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DCD17F" w14:textId="4F686166" w:rsidR="00BD2414" w:rsidRPr="00CA720D" w:rsidRDefault="00060E4F" w:rsidP="00CA720D">
      <w:pPr>
        <w:rPr>
          <w:rFonts w:ascii="Calibri" w:hAnsi="Calibri"/>
          <w:b/>
          <w:i/>
          <w:sz w:val="36"/>
          <w:szCs w:val="36"/>
          <w:u w:val="single"/>
        </w:rPr>
      </w:pPr>
      <w:r>
        <w:rPr>
          <w:rFonts w:ascii="Calibri" w:hAnsi="Calibri"/>
          <w:b/>
          <w:i/>
          <w:sz w:val="36"/>
          <w:szCs w:val="36"/>
          <w:u w:val="single"/>
        </w:rPr>
        <w:t>R</w:t>
      </w:r>
      <w:r w:rsidR="00047C9C">
        <w:rPr>
          <w:rFonts w:ascii="Calibri" w:hAnsi="Calibri"/>
          <w:b/>
          <w:i/>
          <w:sz w:val="36"/>
          <w:szCs w:val="36"/>
          <w:u w:val="single"/>
        </w:rPr>
        <w:t xml:space="preserve">èglement de </w:t>
      </w:r>
      <w:r>
        <w:rPr>
          <w:rFonts w:ascii="Calibri" w:hAnsi="Calibri"/>
          <w:b/>
          <w:i/>
          <w:sz w:val="36"/>
          <w:szCs w:val="36"/>
          <w:u w:val="single"/>
        </w:rPr>
        <w:t>C</w:t>
      </w:r>
      <w:r w:rsidR="00047C9C">
        <w:rPr>
          <w:rFonts w:ascii="Calibri" w:hAnsi="Calibri"/>
          <w:b/>
          <w:i/>
          <w:sz w:val="36"/>
          <w:szCs w:val="36"/>
          <w:u w:val="single"/>
        </w:rPr>
        <w:t>onsultation</w:t>
      </w:r>
      <w:r>
        <w:rPr>
          <w:rFonts w:ascii="Calibri" w:hAnsi="Calibri"/>
          <w:b/>
          <w:i/>
          <w:sz w:val="36"/>
          <w:szCs w:val="36"/>
          <w:u w:val="single"/>
        </w:rPr>
        <w:t xml:space="preserve"> - </w:t>
      </w:r>
      <w:r w:rsidRPr="00CA720D">
        <w:rPr>
          <w:rFonts w:ascii="Calibri" w:hAnsi="Calibri"/>
          <w:b/>
          <w:i/>
          <w:sz w:val="36"/>
          <w:szCs w:val="36"/>
          <w:u w:val="single"/>
        </w:rPr>
        <w:t>Annexe n</w:t>
      </w:r>
      <w:r w:rsidRPr="00047C9C">
        <w:rPr>
          <w:rFonts w:ascii="Calibri" w:hAnsi="Calibri"/>
          <w:b/>
          <w:i/>
          <w:sz w:val="36"/>
          <w:szCs w:val="36"/>
          <w:u w:val="single"/>
        </w:rPr>
        <w:t xml:space="preserve">° </w:t>
      </w:r>
      <w:r w:rsidR="00DD16BA">
        <w:rPr>
          <w:rFonts w:ascii="Calibri" w:hAnsi="Calibri"/>
          <w:b/>
          <w:i/>
          <w:sz w:val="36"/>
          <w:szCs w:val="36"/>
          <w:u w:val="single"/>
        </w:rPr>
        <w:t>5</w:t>
      </w:r>
      <w:r w:rsidRPr="00047C9C">
        <w:rPr>
          <w:rFonts w:ascii="Calibri" w:hAnsi="Calibri"/>
          <w:b/>
          <w:i/>
          <w:sz w:val="36"/>
          <w:szCs w:val="36"/>
          <w:u w:val="single"/>
        </w:rPr>
        <w:t> :</w:t>
      </w:r>
      <w:r>
        <w:rPr>
          <w:rFonts w:ascii="Calibri" w:hAnsi="Calibri"/>
          <w:b/>
          <w:i/>
          <w:sz w:val="36"/>
          <w:szCs w:val="36"/>
          <w:u w:val="single"/>
        </w:rPr>
        <w:t xml:space="preserve"> FICHE PROJET ARCHITECTE </w:t>
      </w:r>
    </w:p>
    <w:tbl>
      <w:tblPr>
        <w:tblW w:w="211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46"/>
        <w:gridCol w:w="3119"/>
        <w:gridCol w:w="2126"/>
      </w:tblGrid>
      <w:tr w:rsidR="00BD2414" w:rsidRPr="00DC4256" w14:paraId="7E356EF5" w14:textId="77777777" w:rsidTr="00BD2414">
        <w:tc>
          <w:tcPr>
            <w:tcW w:w="15946" w:type="dxa"/>
            <w:tcBorders>
              <w:top w:val="nil"/>
              <w:left w:val="nil"/>
              <w:bottom w:val="nil"/>
              <w:right w:val="nil"/>
            </w:tcBorders>
          </w:tcPr>
          <w:p w14:paraId="459E40B4" w14:textId="77777777" w:rsidR="004F019B" w:rsidRPr="00CE05D7" w:rsidRDefault="00FF3508" w:rsidP="004F019B">
            <w:pPr>
              <w:shd w:val="clear" w:color="auto" w:fill="2FB9CA"/>
              <w:jc w:val="center"/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</w:pPr>
            <w:r w:rsidRPr="00F92B4A"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>Opération :</w:t>
            </w:r>
            <w:r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 xml:space="preserve"> </w:t>
            </w:r>
            <w:r w:rsidR="004F019B" w:rsidRPr="00CE05D7"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 xml:space="preserve">Réhabilitation lourde du rez-de-chaussée du bâtiment Saint-Exupéry en vue de la relocalisation de la pédiatrie </w:t>
            </w:r>
          </w:p>
          <w:p w14:paraId="632519AC" w14:textId="77777777" w:rsidR="004F019B" w:rsidRPr="00CE05D7" w:rsidRDefault="004F019B" w:rsidP="004F019B">
            <w:pPr>
              <w:shd w:val="clear" w:color="auto" w:fill="2FB9CA"/>
              <w:jc w:val="center"/>
              <w:rPr>
                <w:rFonts w:ascii="Arial Narrow" w:eastAsia="Calibri" w:hAnsi="Arial Narrow"/>
                <w:b/>
                <w:color w:val="FFFFFF"/>
                <w:sz w:val="28"/>
                <w:lang w:eastAsia="en-US"/>
              </w:rPr>
            </w:pPr>
            <w:proofErr w:type="gramStart"/>
            <w:r w:rsidRPr="00CE05D7"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>du</w:t>
            </w:r>
            <w:proofErr w:type="gramEnd"/>
            <w:r w:rsidRPr="00CE05D7"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 xml:space="preserve"> Centre Hospitalier du Mans  </w:t>
            </w:r>
          </w:p>
          <w:p w14:paraId="4101E4F6" w14:textId="05A80C4E" w:rsidR="00E74E2A" w:rsidRPr="00DC4256" w:rsidRDefault="00E74E2A" w:rsidP="004F019B">
            <w:pPr>
              <w:shd w:val="clear" w:color="auto" w:fill="2FB9CA"/>
              <w:jc w:val="center"/>
              <w:rPr>
                <w:rFonts w:ascii="Calibri" w:hAnsi="Calibri" w:cs="Arial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99733" w14:textId="77777777" w:rsidR="00BD2414" w:rsidRPr="00DC4256" w:rsidRDefault="00BD2414" w:rsidP="00374D14">
            <w:pPr>
              <w:spacing w:before="0"/>
              <w:jc w:val="right"/>
              <w:rPr>
                <w:rFonts w:ascii="Calibri" w:hAnsi="Calibri" w:cs="Arial"/>
                <w:b/>
              </w:rPr>
            </w:pPr>
            <w:r w:rsidRPr="00DC4256">
              <w:rPr>
                <w:rFonts w:ascii="Calibri" w:hAnsi="Calibri" w:cs="Arial"/>
                <w:b/>
              </w:rPr>
              <w:t xml:space="preserve">N° </w:t>
            </w:r>
          </w:p>
          <w:p w14:paraId="6AEA2D3B" w14:textId="4D1902E5" w:rsidR="00BD2414" w:rsidRPr="00DC4256" w:rsidRDefault="002C145F" w:rsidP="00374D14">
            <w:pPr>
              <w:spacing w:before="0"/>
              <w:jc w:val="right"/>
              <w:rPr>
                <w:rFonts w:ascii="Calibri" w:hAnsi="Calibri" w:cs="Arial"/>
              </w:rPr>
            </w:pPr>
            <w:r w:rsidRPr="00DC4256">
              <w:rPr>
                <w:rFonts w:ascii="Calibri" w:hAnsi="Calibri" w:cs="Arial"/>
                <w:b/>
              </w:rPr>
              <w:t>Enregistrement</w:t>
            </w:r>
            <w:r w:rsidR="00BD2414" w:rsidRPr="00DC4256">
              <w:rPr>
                <w:rFonts w:ascii="Calibri" w:hAnsi="Calibri" w:cs="Arial"/>
                <w:b/>
              </w:rPr>
              <w:t> :</w:t>
            </w:r>
          </w:p>
          <w:p w14:paraId="34D628FF" w14:textId="7C7279B6" w:rsidR="00BD2414" w:rsidRPr="00DC4256" w:rsidRDefault="00BD2414" w:rsidP="00974000">
            <w:pPr>
              <w:spacing w:before="0"/>
              <w:rPr>
                <w:rFonts w:ascii="Calibri" w:hAnsi="Calibri" w:cs="Arial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F87B2" w14:textId="77777777" w:rsidR="00BD2414" w:rsidRPr="00DC4256" w:rsidRDefault="00BD2414" w:rsidP="00974000">
            <w:pPr>
              <w:spacing w:before="0"/>
              <w:rPr>
                <w:rFonts w:ascii="Calibri" w:hAnsi="Calibri" w:cs="Arial"/>
                <w:b/>
                <w:sz w:val="24"/>
              </w:rPr>
            </w:pPr>
          </w:p>
        </w:tc>
      </w:tr>
    </w:tbl>
    <w:p w14:paraId="62EEAF27" w14:textId="34F4E405" w:rsidR="00BD2414" w:rsidRPr="007806A1" w:rsidRDefault="00BD2414" w:rsidP="4682C19C">
      <w:pPr>
        <w:tabs>
          <w:tab w:val="left" w:pos="6166"/>
          <w:tab w:val="left" w:pos="11410"/>
          <w:tab w:val="left" w:pos="15096"/>
        </w:tabs>
        <w:rPr>
          <w:rFonts w:asciiTheme="minorHAnsi" w:hAnsiTheme="minorHAnsi" w:cstheme="minorBidi"/>
          <w:sz w:val="22"/>
          <w:szCs w:val="22"/>
        </w:rPr>
      </w:pPr>
      <w:r w:rsidRPr="00047C9C">
        <w:rPr>
          <w:rFonts w:asciiTheme="minorHAnsi" w:hAnsiTheme="minorHAnsi" w:cstheme="minorBidi"/>
          <w:sz w:val="22"/>
          <w:szCs w:val="22"/>
        </w:rPr>
        <w:t xml:space="preserve">Fiche de </w:t>
      </w:r>
      <w:r w:rsidR="00FF255D" w:rsidRPr="00047C9C">
        <w:rPr>
          <w:rFonts w:asciiTheme="minorHAnsi" w:hAnsiTheme="minorHAnsi" w:cstheme="minorBidi"/>
          <w:sz w:val="22"/>
          <w:szCs w:val="22"/>
        </w:rPr>
        <w:t>PRESENTATI</w:t>
      </w:r>
      <w:r w:rsidR="009A6627" w:rsidRPr="00047C9C">
        <w:rPr>
          <w:rFonts w:asciiTheme="minorHAnsi" w:hAnsiTheme="minorHAnsi" w:cstheme="minorBidi"/>
          <w:sz w:val="22"/>
          <w:szCs w:val="22"/>
        </w:rPr>
        <w:t>ON DES REALISATION</w:t>
      </w:r>
      <w:r w:rsidR="00021D1E">
        <w:rPr>
          <w:rFonts w:asciiTheme="minorHAnsi" w:hAnsiTheme="minorHAnsi" w:cstheme="minorBidi"/>
          <w:sz w:val="22"/>
          <w:szCs w:val="22"/>
        </w:rPr>
        <w:t>S</w:t>
      </w:r>
      <w:r w:rsidR="009A6627" w:rsidRPr="00047C9C">
        <w:rPr>
          <w:rFonts w:asciiTheme="minorHAnsi" w:hAnsiTheme="minorHAnsi" w:cstheme="minorBidi"/>
          <w:sz w:val="22"/>
          <w:szCs w:val="22"/>
        </w:rPr>
        <w:t xml:space="preserve"> DE L’ARCHITEC</w:t>
      </w:r>
      <w:r w:rsidR="00FF255D" w:rsidRPr="00047C9C">
        <w:rPr>
          <w:rFonts w:asciiTheme="minorHAnsi" w:hAnsiTheme="minorHAnsi" w:cstheme="minorBidi"/>
          <w:sz w:val="22"/>
          <w:szCs w:val="22"/>
        </w:rPr>
        <w:t>TE</w:t>
      </w:r>
      <w:r w:rsidR="054AB553" w:rsidRPr="00047C9C">
        <w:rPr>
          <w:rFonts w:asciiTheme="minorHAnsi" w:hAnsiTheme="minorHAnsi" w:cstheme="minorBidi"/>
          <w:sz w:val="22"/>
          <w:szCs w:val="22"/>
        </w:rPr>
        <w:t xml:space="preserve"> </w:t>
      </w:r>
      <w:r w:rsidR="00FF255D" w:rsidRPr="00047C9C">
        <w:rPr>
          <w:rFonts w:asciiTheme="minorHAnsi" w:hAnsiTheme="minorHAnsi" w:cstheme="minorBidi"/>
          <w:sz w:val="22"/>
          <w:szCs w:val="22"/>
        </w:rPr>
        <w:t>(</w:t>
      </w:r>
      <w:r w:rsidR="00BA42B8">
        <w:rPr>
          <w:rFonts w:asciiTheme="minorHAnsi" w:hAnsiTheme="minorHAnsi" w:cstheme="minorBidi"/>
          <w:sz w:val="22"/>
          <w:szCs w:val="22"/>
        </w:rPr>
        <w:t>5</w:t>
      </w:r>
      <w:r w:rsidR="00E8784C" w:rsidRPr="00047C9C">
        <w:rPr>
          <w:rFonts w:asciiTheme="minorHAnsi" w:hAnsiTheme="minorHAnsi" w:cstheme="minorBidi"/>
          <w:sz w:val="22"/>
          <w:szCs w:val="22"/>
        </w:rPr>
        <w:t xml:space="preserve"> </w:t>
      </w:r>
      <w:r w:rsidR="000D34B2" w:rsidRPr="00047C9C">
        <w:rPr>
          <w:rFonts w:asciiTheme="minorHAnsi" w:hAnsiTheme="minorHAnsi" w:cstheme="minorBidi"/>
          <w:sz w:val="22"/>
          <w:szCs w:val="22"/>
        </w:rPr>
        <w:t>f</w:t>
      </w:r>
      <w:r w:rsidR="00E8784C" w:rsidRPr="00047C9C">
        <w:rPr>
          <w:rFonts w:asciiTheme="minorHAnsi" w:hAnsiTheme="minorHAnsi" w:cstheme="minorBidi"/>
          <w:sz w:val="22"/>
          <w:szCs w:val="22"/>
        </w:rPr>
        <w:t>iche</w:t>
      </w:r>
      <w:r w:rsidR="00FF255D" w:rsidRPr="00047C9C">
        <w:rPr>
          <w:rFonts w:asciiTheme="minorHAnsi" w:hAnsiTheme="minorHAnsi" w:cstheme="minorBidi"/>
          <w:sz w:val="22"/>
          <w:szCs w:val="22"/>
        </w:rPr>
        <w:t>s par groupement</w:t>
      </w:r>
      <w:r w:rsidR="007806A1" w:rsidRPr="00047C9C">
        <w:rPr>
          <w:rFonts w:asciiTheme="minorHAnsi" w:hAnsiTheme="minorHAnsi" w:cstheme="minorBidi"/>
          <w:sz w:val="22"/>
          <w:szCs w:val="22"/>
        </w:rPr>
        <w:t xml:space="preserve">, article </w:t>
      </w:r>
      <w:r w:rsidR="0045756C" w:rsidRPr="00047C9C">
        <w:rPr>
          <w:rFonts w:asciiTheme="minorHAnsi" w:hAnsiTheme="minorHAnsi" w:cstheme="minorBidi"/>
          <w:sz w:val="22"/>
          <w:szCs w:val="22"/>
        </w:rPr>
        <w:t>1</w:t>
      </w:r>
      <w:r w:rsidR="0045756C">
        <w:rPr>
          <w:rFonts w:asciiTheme="minorHAnsi" w:hAnsiTheme="minorHAnsi" w:cstheme="minorBidi"/>
          <w:sz w:val="22"/>
          <w:szCs w:val="22"/>
        </w:rPr>
        <w:t>0</w:t>
      </w:r>
      <w:r w:rsidR="0045756C" w:rsidRPr="00047C9C">
        <w:rPr>
          <w:rFonts w:asciiTheme="minorHAnsi" w:hAnsiTheme="minorHAnsi" w:cstheme="minorBidi"/>
          <w:sz w:val="22"/>
          <w:szCs w:val="22"/>
        </w:rPr>
        <w:t xml:space="preserve"> </w:t>
      </w:r>
      <w:r w:rsidR="007806A1" w:rsidRPr="00047C9C">
        <w:rPr>
          <w:rFonts w:asciiTheme="minorHAnsi" w:hAnsiTheme="minorHAnsi" w:cstheme="minorBidi"/>
          <w:sz w:val="22"/>
          <w:szCs w:val="22"/>
        </w:rPr>
        <w:t>du R</w:t>
      </w:r>
      <w:r w:rsidR="00047C9C" w:rsidRPr="00047C9C">
        <w:rPr>
          <w:rFonts w:asciiTheme="minorHAnsi" w:hAnsiTheme="minorHAnsi" w:cstheme="minorBidi"/>
          <w:sz w:val="22"/>
          <w:szCs w:val="22"/>
        </w:rPr>
        <w:t xml:space="preserve">èglement de </w:t>
      </w:r>
      <w:r w:rsidR="007806A1" w:rsidRPr="00047C9C">
        <w:rPr>
          <w:rFonts w:asciiTheme="minorHAnsi" w:hAnsiTheme="minorHAnsi" w:cstheme="minorBidi"/>
          <w:sz w:val="22"/>
          <w:szCs w:val="22"/>
        </w:rPr>
        <w:t>C</w:t>
      </w:r>
      <w:r w:rsidR="00047C9C" w:rsidRPr="00047C9C">
        <w:rPr>
          <w:rFonts w:asciiTheme="minorHAnsi" w:hAnsiTheme="minorHAnsi" w:cstheme="minorBidi"/>
          <w:sz w:val="22"/>
          <w:szCs w:val="22"/>
        </w:rPr>
        <w:t>onsultation</w:t>
      </w:r>
      <w:r w:rsidR="007806A1" w:rsidRPr="00047C9C">
        <w:rPr>
          <w:rFonts w:asciiTheme="minorHAnsi" w:hAnsiTheme="minorHAnsi" w:cstheme="minorBidi"/>
          <w:sz w:val="22"/>
          <w:szCs w:val="22"/>
        </w:rPr>
        <w:t>)</w:t>
      </w:r>
    </w:p>
    <w:p w14:paraId="10E5FE03" w14:textId="020BF09C" w:rsidR="00BD2414" w:rsidRPr="00E8784C" w:rsidRDefault="00BD2414" w:rsidP="00BD2414">
      <w:pPr>
        <w:rPr>
          <w:rFonts w:ascii="Calibri" w:hAnsi="Calibri" w:cs="Arial"/>
          <w:sz w:val="6"/>
        </w:rPr>
      </w:pPr>
    </w:p>
    <w:tbl>
      <w:tblPr>
        <w:tblW w:w="211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3"/>
        <w:gridCol w:w="3147"/>
        <w:gridCol w:w="1573"/>
        <w:gridCol w:w="1574"/>
        <w:gridCol w:w="7151"/>
        <w:gridCol w:w="6173"/>
      </w:tblGrid>
      <w:tr w:rsidR="00BD2414" w:rsidRPr="00DC4256" w14:paraId="75CA46CB" w14:textId="77777777" w:rsidTr="4682C19C">
        <w:trPr>
          <w:cantSplit/>
        </w:trPr>
        <w:tc>
          <w:tcPr>
            <w:tcW w:w="21191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4E6D77" w14:textId="59B41711" w:rsidR="00BD2414" w:rsidRPr="00FF255D" w:rsidRDefault="00FF255D" w:rsidP="00DD16BA">
            <w:pPr>
              <w:rPr>
                <w:rFonts w:ascii="Calibri" w:hAnsi="Calibri" w:cs="Arial"/>
                <w:highlight w:val="yellow"/>
              </w:rPr>
            </w:pPr>
            <w:r w:rsidRPr="4682C19C">
              <w:rPr>
                <w:rFonts w:ascii="Calibri" w:hAnsi="Calibri" w:cs="Arial"/>
                <w:b/>
                <w:bCs/>
                <w:color w:val="FF0000"/>
                <w:highlight w:val="yellow"/>
              </w:rPr>
              <w:t xml:space="preserve">RAPPEL DE LA REFERENCE MENTIONNEE DANS LA FICHE ANNEXE </w:t>
            </w:r>
            <w:r w:rsidR="00DD16BA">
              <w:rPr>
                <w:rFonts w:ascii="Calibri" w:hAnsi="Calibri" w:cs="Arial"/>
                <w:b/>
                <w:bCs/>
                <w:color w:val="FF0000"/>
                <w:highlight w:val="yellow"/>
              </w:rPr>
              <w:t>4</w:t>
            </w:r>
            <w:r w:rsidRPr="4682C19C">
              <w:rPr>
                <w:rFonts w:ascii="Calibri" w:hAnsi="Calibri" w:cs="Arial"/>
                <w:b/>
                <w:bCs/>
                <w:color w:val="FF0000"/>
                <w:highlight w:val="yellow"/>
              </w:rPr>
              <w:t xml:space="preserve"> </w:t>
            </w:r>
          </w:p>
        </w:tc>
      </w:tr>
      <w:tr w:rsidR="005364E1" w:rsidRPr="00DC4256" w14:paraId="66535FF4" w14:textId="77777777" w:rsidTr="00897DB9">
        <w:trPr>
          <w:cantSplit/>
        </w:trPr>
        <w:tc>
          <w:tcPr>
            <w:tcW w:w="7867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C0ACE68" w14:textId="77777777" w:rsidR="008F1FE5" w:rsidRPr="00897DB9" w:rsidRDefault="005364E1" w:rsidP="00974000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Désignation de l’opération – adresse :</w:t>
            </w: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14:paraId="479FEF98" w14:textId="77777777" w:rsidR="008F1FE5" w:rsidRPr="00897DB9" w:rsidRDefault="005364E1" w:rsidP="00974000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Désignation Maître d’ouvrage :</w:t>
            </w:r>
          </w:p>
          <w:p w14:paraId="759D64F0" w14:textId="77777777" w:rsidR="00897DB9" w:rsidRPr="00897DB9" w:rsidRDefault="00897DB9" w:rsidP="00974000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29BDC45" w14:textId="77777777" w:rsidR="005364E1" w:rsidRPr="00897DB9" w:rsidRDefault="005364E1" w:rsidP="00897DB9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Observations / description</w:t>
            </w:r>
          </w:p>
          <w:p w14:paraId="32364074" w14:textId="165A1AF9" w:rsidR="0078343B" w:rsidRPr="00DC4256" w:rsidRDefault="00DD16BA" w:rsidP="00897DB9">
            <w:pPr>
              <w:jc w:val="left"/>
              <w:rPr>
                <w:rFonts w:ascii="Calibri" w:hAnsi="Calibri"/>
                <w:b/>
                <w:sz w:val="32"/>
              </w:rPr>
            </w:pPr>
            <w:r w:rsidRPr="0078343B">
              <w:rPr>
                <w:rFonts w:ascii="Calibri" w:hAnsi="Calibri" w:cs="Arial"/>
                <w:i/>
                <w:sz w:val="18"/>
                <w:highlight w:val="yellow"/>
              </w:rPr>
              <w:t xml:space="preserve">Indiquer </w:t>
            </w:r>
            <w:r>
              <w:rPr>
                <w:rFonts w:ascii="Calibri" w:hAnsi="Calibri" w:cs="Arial"/>
                <w:i/>
                <w:sz w:val="18"/>
                <w:highlight w:val="yellow"/>
              </w:rPr>
              <w:t xml:space="preserve"> quel est le membre du groupement et la compétence qui porte la référence et </w:t>
            </w:r>
            <w:r w:rsidRPr="0078343B">
              <w:rPr>
                <w:rFonts w:ascii="Calibri" w:hAnsi="Calibri" w:cs="Arial"/>
                <w:i/>
                <w:sz w:val="18"/>
                <w:highlight w:val="yellow"/>
              </w:rPr>
              <w:t xml:space="preserve">si la référence est commune avec un autre </w:t>
            </w:r>
            <w:r>
              <w:rPr>
                <w:rFonts w:ascii="Calibri" w:hAnsi="Calibri" w:cs="Arial"/>
                <w:i/>
                <w:sz w:val="18"/>
                <w:highlight w:val="yellow"/>
              </w:rPr>
              <w:t xml:space="preserve">membre </w:t>
            </w:r>
            <w:r w:rsidRPr="0078343B">
              <w:rPr>
                <w:rFonts w:ascii="Calibri" w:hAnsi="Calibri" w:cs="Arial"/>
                <w:i/>
                <w:sz w:val="18"/>
                <w:highlight w:val="yellow"/>
              </w:rPr>
              <w:t>du groupement</w:t>
            </w:r>
          </w:p>
        </w:tc>
      </w:tr>
      <w:tr w:rsidR="00CC1077" w:rsidRPr="00DC4256" w14:paraId="20B2CCE5" w14:textId="77777777" w:rsidTr="00897DB9">
        <w:trPr>
          <w:cantSplit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27950E3A" w14:textId="77777777" w:rsidR="00CC1077" w:rsidRPr="00897DB9" w:rsidRDefault="00CC1077" w:rsidP="00897DB9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Surface D.O. m2</w:t>
            </w:r>
          </w:p>
        </w:tc>
        <w:tc>
          <w:tcPr>
            <w:tcW w:w="31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4F80D8" w14:textId="77777777" w:rsidR="00CC1077" w:rsidRPr="00897DB9" w:rsidRDefault="00CC1077" w:rsidP="00897DB9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 xml:space="preserve">Montant </w:t>
            </w:r>
          </w:p>
          <w:p w14:paraId="310E93AB" w14:textId="77777777" w:rsidR="00CC1077" w:rsidRPr="00897DB9" w:rsidRDefault="00CC1077" w:rsidP="00897DB9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M€. H.T.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43DF9D" w14:textId="77777777" w:rsidR="00CC1077" w:rsidRPr="00897DB9" w:rsidRDefault="00CC1077" w:rsidP="00897DB9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Année(s) de livraison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E6515E" w14:textId="77777777" w:rsidR="00CC1077" w:rsidRPr="00897DB9" w:rsidRDefault="00CC1077" w:rsidP="00897DB9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Avancement à ce jour</w:t>
            </w: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1BCC59FE" w14:textId="77777777" w:rsidR="00CC1077" w:rsidRPr="00897DB9" w:rsidRDefault="00CC1077" w:rsidP="00897DB9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Désignation mandataire équipe</w:t>
            </w:r>
          </w:p>
        </w:tc>
        <w:tc>
          <w:tcPr>
            <w:tcW w:w="617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9A52CC2" w14:textId="77777777" w:rsidR="00CC1077" w:rsidRPr="00DC4256" w:rsidRDefault="00CC1077" w:rsidP="00BD2414">
            <w:pPr>
              <w:rPr>
                <w:rFonts w:ascii="Calibri" w:hAnsi="Calibri" w:cs="Arial"/>
                <w:i/>
                <w:sz w:val="16"/>
              </w:rPr>
            </w:pPr>
          </w:p>
        </w:tc>
      </w:tr>
      <w:tr w:rsidR="00CC1077" w:rsidRPr="00DC4256" w14:paraId="7DC795F8" w14:textId="77777777" w:rsidTr="00897DB9">
        <w:trPr>
          <w:cantSplit/>
          <w:trHeight w:val="647"/>
        </w:trPr>
        <w:tc>
          <w:tcPr>
            <w:tcW w:w="15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077CFA1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F650146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0EE8D3C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AACFB9E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693DC329" w14:textId="3710470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174ED7D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</w:tr>
    </w:tbl>
    <w:p w14:paraId="4CB78FF6" w14:textId="0681A938" w:rsidR="001D0A10" w:rsidRDefault="00FF255D" w:rsidP="00976DF4">
      <w:pPr>
        <w:spacing w:after="60"/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2D9570" wp14:editId="2896AF61">
                <wp:simplePos x="0" y="0"/>
                <wp:positionH relativeFrom="margin">
                  <wp:align>left</wp:align>
                </wp:positionH>
                <wp:positionV relativeFrom="paragraph">
                  <wp:posOffset>115422</wp:posOffset>
                </wp:positionV>
                <wp:extent cx="13471452" cy="6283842"/>
                <wp:effectExtent l="0" t="0" r="16510" b="22225"/>
                <wp:wrapNone/>
                <wp:docPr id="65090074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71452" cy="628384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E3C590" w14:textId="5B58DE3E" w:rsidR="00FF255D" w:rsidRPr="00FF255D" w:rsidRDefault="00FF255D" w:rsidP="00FF255D">
                            <w:pPr>
                              <w:jc w:val="center"/>
                            </w:pPr>
                            <w:bookmarkStart w:id="0" w:name="_GoBack"/>
                            <w:r w:rsidRPr="00FF255D">
                              <w:t>REPRESENTATION VI</w:t>
                            </w:r>
                            <w:r>
                              <w:t>S</w:t>
                            </w:r>
                            <w:r w:rsidRPr="00FF255D">
                              <w:t>UELLES ET GRAPHIQUES (maximum 5</w:t>
                            </w:r>
                            <w:r>
                              <w:t>)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72D9570" id="Rectangle 1" o:spid="_x0000_s1026" style="position:absolute;left:0;text-align:left;margin-left:0;margin-top:9.1pt;width:1060.75pt;height:494.8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" fillcolor="white [3201]" strokecolor="black [3200]" strokeweight="1pt">
                <v:textbox>
                  <w:txbxContent>
                    <w:p w14:paraId="46E3C590" w14:textId="5B58DE3E" w:rsidR="00FF255D" w:rsidRPr="00FF255D" w:rsidRDefault="00FF255D" w:rsidP="00FF255D">
                      <w:pPr>
                        <w:jc w:val="center"/>
                      </w:pPr>
                      <w:r w:rsidRPr="00FF255D">
                        <w:t>REPRESENTATION VI</w:t>
                      </w:r>
                      <w:r>
                        <w:t>S</w:t>
                      </w:r>
                      <w:r w:rsidRPr="00FF255D">
                        <w:t>UELLES ET GRAPHIQUES (maximum 5</w:t>
                      </w:r>
                      <w:r>
                        <w:t>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AA693DA" w14:textId="77777777" w:rsidR="00FF255D" w:rsidRPr="00FF255D" w:rsidRDefault="00FF255D" w:rsidP="00FF255D">
      <w:pPr>
        <w:rPr>
          <w:rFonts w:ascii="Calibri" w:hAnsi="Calibri"/>
        </w:rPr>
      </w:pPr>
    </w:p>
    <w:p w14:paraId="37EC9337" w14:textId="77777777" w:rsidR="00FF255D" w:rsidRPr="00FF255D" w:rsidRDefault="00FF255D" w:rsidP="00FF255D">
      <w:pPr>
        <w:rPr>
          <w:rFonts w:ascii="Calibri" w:hAnsi="Calibri"/>
        </w:rPr>
      </w:pPr>
    </w:p>
    <w:p w14:paraId="4EFF4D0F" w14:textId="77777777" w:rsidR="00FF255D" w:rsidRPr="00FF255D" w:rsidRDefault="00FF255D" w:rsidP="00FF255D">
      <w:pPr>
        <w:rPr>
          <w:rFonts w:ascii="Calibri" w:hAnsi="Calibri"/>
        </w:rPr>
      </w:pPr>
    </w:p>
    <w:p w14:paraId="237F4815" w14:textId="77777777" w:rsidR="00FF255D" w:rsidRPr="00FF255D" w:rsidRDefault="00FF255D" w:rsidP="00FF255D">
      <w:pPr>
        <w:rPr>
          <w:rFonts w:ascii="Calibri" w:hAnsi="Calibri"/>
        </w:rPr>
      </w:pPr>
    </w:p>
    <w:p w14:paraId="5AC6C778" w14:textId="77777777" w:rsidR="00FF255D" w:rsidRPr="00FF255D" w:rsidRDefault="00FF255D" w:rsidP="00FF255D">
      <w:pPr>
        <w:rPr>
          <w:rFonts w:ascii="Calibri" w:hAnsi="Calibri"/>
        </w:rPr>
      </w:pPr>
    </w:p>
    <w:p w14:paraId="0A0E66F0" w14:textId="77777777" w:rsidR="00FF255D" w:rsidRPr="00FF255D" w:rsidRDefault="00FF255D" w:rsidP="00FF255D">
      <w:pPr>
        <w:rPr>
          <w:rFonts w:ascii="Calibri" w:hAnsi="Calibri"/>
        </w:rPr>
      </w:pPr>
    </w:p>
    <w:p w14:paraId="56783A3F" w14:textId="77777777" w:rsidR="00FF255D" w:rsidRPr="00FF255D" w:rsidRDefault="00FF255D" w:rsidP="00FF255D">
      <w:pPr>
        <w:rPr>
          <w:rFonts w:ascii="Calibri" w:hAnsi="Calibri"/>
        </w:rPr>
      </w:pPr>
    </w:p>
    <w:p w14:paraId="3088E551" w14:textId="77777777" w:rsidR="00FF255D" w:rsidRPr="00FF255D" w:rsidRDefault="00FF255D" w:rsidP="00FF255D">
      <w:pPr>
        <w:rPr>
          <w:rFonts w:ascii="Calibri" w:hAnsi="Calibri"/>
        </w:rPr>
      </w:pPr>
    </w:p>
    <w:p w14:paraId="30EF50BF" w14:textId="77777777" w:rsidR="00FF255D" w:rsidRPr="00FF255D" w:rsidRDefault="00FF255D" w:rsidP="00FF255D">
      <w:pPr>
        <w:rPr>
          <w:rFonts w:ascii="Calibri" w:hAnsi="Calibri"/>
        </w:rPr>
      </w:pPr>
    </w:p>
    <w:p w14:paraId="690FBEE4" w14:textId="77777777" w:rsidR="00FF255D" w:rsidRPr="00FF255D" w:rsidRDefault="00FF255D" w:rsidP="00FF255D">
      <w:pPr>
        <w:rPr>
          <w:rFonts w:ascii="Calibri" w:hAnsi="Calibri"/>
        </w:rPr>
      </w:pPr>
    </w:p>
    <w:p w14:paraId="55B42570" w14:textId="77777777" w:rsidR="00FF255D" w:rsidRPr="00FF255D" w:rsidRDefault="00FF255D" w:rsidP="00FF255D">
      <w:pPr>
        <w:rPr>
          <w:rFonts w:ascii="Calibri" w:hAnsi="Calibri"/>
        </w:rPr>
      </w:pPr>
    </w:p>
    <w:p w14:paraId="4011CF73" w14:textId="77777777" w:rsidR="00FF255D" w:rsidRPr="00FF255D" w:rsidRDefault="00FF255D" w:rsidP="00FF255D">
      <w:pPr>
        <w:rPr>
          <w:rFonts w:ascii="Calibri" w:hAnsi="Calibri"/>
        </w:rPr>
      </w:pPr>
    </w:p>
    <w:p w14:paraId="4DCE4BCC" w14:textId="77777777" w:rsidR="00FF255D" w:rsidRPr="00FF255D" w:rsidRDefault="00FF255D" w:rsidP="00FF255D">
      <w:pPr>
        <w:rPr>
          <w:rFonts w:ascii="Calibri" w:hAnsi="Calibri"/>
        </w:rPr>
      </w:pPr>
    </w:p>
    <w:p w14:paraId="480B1D1A" w14:textId="77777777" w:rsidR="00FF255D" w:rsidRPr="00FF255D" w:rsidRDefault="00FF255D" w:rsidP="00FF255D">
      <w:pPr>
        <w:rPr>
          <w:rFonts w:ascii="Calibri" w:hAnsi="Calibri"/>
        </w:rPr>
      </w:pPr>
    </w:p>
    <w:p w14:paraId="52F4FDD9" w14:textId="77777777" w:rsidR="00FF255D" w:rsidRPr="00FF255D" w:rsidRDefault="00FF255D" w:rsidP="00FF255D">
      <w:pPr>
        <w:rPr>
          <w:rFonts w:ascii="Calibri" w:hAnsi="Calibri"/>
        </w:rPr>
      </w:pPr>
    </w:p>
    <w:p w14:paraId="7C90CDF2" w14:textId="77777777" w:rsidR="00FF255D" w:rsidRPr="00FF255D" w:rsidRDefault="00FF255D" w:rsidP="00FF255D">
      <w:pPr>
        <w:rPr>
          <w:rFonts w:ascii="Calibri" w:hAnsi="Calibri"/>
        </w:rPr>
      </w:pPr>
    </w:p>
    <w:p w14:paraId="707B6349" w14:textId="77777777" w:rsidR="00FF255D" w:rsidRPr="00FF255D" w:rsidRDefault="00FF255D" w:rsidP="00FF255D">
      <w:pPr>
        <w:rPr>
          <w:rFonts w:ascii="Calibri" w:hAnsi="Calibri"/>
        </w:rPr>
      </w:pPr>
    </w:p>
    <w:p w14:paraId="4510E5C9" w14:textId="77777777" w:rsidR="00FF255D" w:rsidRPr="00FF255D" w:rsidRDefault="00FF255D" w:rsidP="00FF255D">
      <w:pPr>
        <w:rPr>
          <w:rFonts w:ascii="Calibri" w:hAnsi="Calibri"/>
        </w:rPr>
      </w:pPr>
    </w:p>
    <w:p w14:paraId="6A16C145" w14:textId="77777777" w:rsidR="00FF255D" w:rsidRPr="00FF255D" w:rsidRDefault="00FF255D" w:rsidP="00FF255D">
      <w:pPr>
        <w:rPr>
          <w:rFonts w:ascii="Calibri" w:hAnsi="Calibri"/>
        </w:rPr>
      </w:pPr>
    </w:p>
    <w:p w14:paraId="006631C9" w14:textId="77777777" w:rsidR="00FF255D" w:rsidRPr="00FF255D" w:rsidRDefault="00FF255D" w:rsidP="00FF255D">
      <w:pPr>
        <w:rPr>
          <w:rFonts w:ascii="Calibri" w:hAnsi="Calibri"/>
        </w:rPr>
      </w:pPr>
    </w:p>
    <w:p w14:paraId="2749310B" w14:textId="77777777" w:rsidR="00FF255D" w:rsidRPr="00FF255D" w:rsidRDefault="00FF255D" w:rsidP="00FF255D">
      <w:pPr>
        <w:rPr>
          <w:rFonts w:ascii="Calibri" w:hAnsi="Calibri"/>
        </w:rPr>
      </w:pPr>
    </w:p>
    <w:p w14:paraId="0493DA94" w14:textId="77777777" w:rsidR="00FF255D" w:rsidRPr="00FF255D" w:rsidRDefault="00FF255D" w:rsidP="00FF255D">
      <w:pPr>
        <w:rPr>
          <w:rFonts w:ascii="Calibri" w:hAnsi="Calibri"/>
        </w:rPr>
      </w:pPr>
    </w:p>
    <w:p w14:paraId="07952134" w14:textId="77777777" w:rsidR="00FF255D" w:rsidRPr="00FF255D" w:rsidRDefault="00FF255D" w:rsidP="00FF255D">
      <w:pPr>
        <w:rPr>
          <w:rFonts w:ascii="Calibri" w:hAnsi="Calibri"/>
        </w:rPr>
      </w:pPr>
    </w:p>
    <w:p w14:paraId="28305CC5" w14:textId="77777777" w:rsidR="00FF255D" w:rsidRPr="00FF255D" w:rsidRDefault="00FF255D" w:rsidP="00FF255D">
      <w:pPr>
        <w:rPr>
          <w:rFonts w:ascii="Calibri" w:hAnsi="Calibri"/>
        </w:rPr>
      </w:pPr>
    </w:p>
    <w:p w14:paraId="2917AB1C" w14:textId="77777777" w:rsidR="00FF255D" w:rsidRPr="00FF255D" w:rsidRDefault="00FF255D" w:rsidP="00FF255D">
      <w:pPr>
        <w:rPr>
          <w:rFonts w:ascii="Calibri" w:hAnsi="Calibri"/>
        </w:rPr>
      </w:pPr>
    </w:p>
    <w:p w14:paraId="49062D55" w14:textId="77777777" w:rsidR="00FF255D" w:rsidRPr="00FF255D" w:rsidRDefault="00FF255D" w:rsidP="00FF255D">
      <w:pPr>
        <w:rPr>
          <w:rFonts w:ascii="Calibri" w:hAnsi="Calibri"/>
        </w:rPr>
      </w:pPr>
    </w:p>
    <w:p w14:paraId="376E3BA8" w14:textId="77777777" w:rsidR="00FF255D" w:rsidRPr="00FF255D" w:rsidRDefault="00FF255D" w:rsidP="00FF255D">
      <w:pPr>
        <w:rPr>
          <w:rFonts w:ascii="Calibri" w:hAnsi="Calibri"/>
        </w:rPr>
      </w:pPr>
    </w:p>
    <w:p w14:paraId="05B0A3B6" w14:textId="77777777" w:rsidR="00FF255D" w:rsidRPr="00FF255D" w:rsidRDefault="00FF255D" w:rsidP="00FF255D">
      <w:pPr>
        <w:rPr>
          <w:rFonts w:ascii="Calibri" w:hAnsi="Calibri"/>
        </w:rPr>
      </w:pPr>
    </w:p>
    <w:p w14:paraId="622DA557" w14:textId="77777777" w:rsidR="00FF255D" w:rsidRPr="00FF255D" w:rsidRDefault="00FF255D" w:rsidP="00FF255D">
      <w:pPr>
        <w:rPr>
          <w:rFonts w:ascii="Calibri" w:hAnsi="Calibri"/>
        </w:rPr>
      </w:pPr>
    </w:p>
    <w:p w14:paraId="327101F6" w14:textId="77777777" w:rsidR="00FF255D" w:rsidRPr="00FF255D" w:rsidRDefault="00FF255D" w:rsidP="00FF255D">
      <w:pPr>
        <w:rPr>
          <w:rFonts w:ascii="Calibri" w:hAnsi="Calibri"/>
        </w:rPr>
      </w:pPr>
    </w:p>
    <w:p w14:paraId="23C8124F" w14:textId="77777777" w:rsidR="00FF255D" w:rsidRDefault="00FF255D" w:rsidP="00FF255D">
      <w:pPr>
        <w:rPr>
          <w:rFonts w:ascii="Calibri" w:hAnsi="Calibri"/>
        </w:rPr>
      </w:pPr>
    </w:p>
    <w:p w14:paraId="556376CA" w14:textId="2193BF86" w:rsidR="00FF255D" w:rsidRDefault="00FF255D" w:rsidP="00FF255D">
      <w:pPr>
        <w:tabs>
          <w:tab w:val="left" w:pos="14668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163F2A1D" w14:textId="77777777" w:rsidR="00897DB9" w:rsidRPr="007806A1" w:rsidRDefault="00897DB9" w:rsidP="00897DB9">
      <w:pPr>
        <w:tabs>
          <w:tab w:val="left" w:pos="6166"/>
          <w:tab w:val="left" w:pos="11410"/>
          <w:tab w:val="left" w:pos="15096"/>
        </w:tabs>
        <w:rPr>
          <w:rFonts w:asciiTheme="minorHAnsi" w:hAnsiTheme="minorHAnsi" w:cstheme="minorBidi"/>
          <w:sz w:val="22"/>
          <w:szCs w:val="22"/>
        </w:rPr>
      </w:pPr>
    </w:p>
    <w:p w14:paraId="103F4F96" w14:textId="77777777" w:rsidR="00897DB9" w:rsidRPr="00E8784C" w:rsidRDefault="00897DB9" w:rsidP="00897DB9">
      <w:pPr>
        <w:rPr>
          <w:rFonts w:ascii="Calibri" w:hAnsi="Calibri" w:cs="Arial"/>
          <w:sz w:val="6"/>
        </w:rPr>
      </w:pPr>
    </w:p>
    <w:tbl>
      <w:tblPr>
        <w:tblW w:w="211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3"/>
        <w:gridCol w:w="3147"/>
        <w:gridCol w:w="1573"/>
        <w:gridCol w:w="1574"/>
        <w:gridCol w:w="7151"/>
        <w:gridCol w:w="6173"/>
      </w:tblGrid>
      <w:tr w:rsidR="00897DB9" w:rsidRPr="00DC4256" w14:paraId="2324B3EF" w14:textId="77777777" w:rsidTr="00EC4C75">
        <w:trPr>
          <w:cantSplit/>
        </w:trPr>
        <w:tc>
          <w:tcPr>
            <w:tcW w:w="21191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7DCF80B" w14:textId="6B8F2A89" w:rsidR="00897DB9" w:rsidRPr="00FF255D" w:rsidRDefault="00897DB9" w:rsidP="00A716B6">
            <w:pPr>
              <w:rPr>
                <w:rFonts w:ascii="Calibri" w:hAnsi="Calibri" w:cs="Arial"/>
                <w:highlight w:val="yellow"/>
              </w:rPr>
            </w:pPr>
            <w:r w:rsidRPr="4682C19C">
              <w:rPr>
                <w:rFonts w:ascii="Calibri" w:hAnsi="Calibri" w:cs="Arial"/>
                <w:b/>
                <w:bCs/>
                <w:color w:val="FF0000"/>
                <w:highlight w:val="yellow"/>
              </w:rPr>
              <w:t xml:space="preserve">RAPPEL DE LA REFERENCE MENTIONNEE DANS LA FICHE ANNEXE 2 </w:t>
            </w:r>
            <w:r w:rsidRPr="4682C19C">
              <w:rPr>
                <w:rFonts w:ascii="Calibri" w:hAnsi="Calibri" w:cs="Arial"/>
                <w:b/>
                <w:bCs/>
                <w:highlight w:val="yellow"/>
              </w:rPr>
              <w:t>de l’entreprise (</w:t>
            </w:r>
            <w:r>
              <w:rPr>
                <w:rFonts w:ascii="Calibri" w:hAnsi="Calibri" w:cs="Arial"/>
                <w:b/>
                <w:bCs/>
                <w:highlight w:val="yellow"/>
              </w:rPr>
              <w:t>et/ou</w:t>
            </w:r>
            <w:r w:rsidRPr="4682C19C">
              <w:rPr>
                <w:rFonts w:ascii="Calibri" w:hAnsi="Calibri" w:cs="Arial"/>
                <w:b/>
                <w:bCs/>
                <w:highlight w:val="yellow"/>
              </w:rPr>
              <w:t xml:space="preserve"> d’une des entreprises) portant la compétence architecture</w:t>
            </w:r>
          </w:p>
        </w:tc>
      </w:tr>
      <w:tr w:rsidR="00897DB9" w:rsidRPr="00DC4256" w14:paraId="799D9FF4" w14:textId="77777777" w:rsidTr="00EC4C75">
        <w:trPr>
          <w:cantSplit/>
        </w:trPr>
        <w:tc>
          <w:tcPr>
            <w:tcW w:w="7867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217ADEB" w14:textId="77777777" w:rsidR="00897DB9" w:rsidRPr="00897DB9" w:rsidRDefault="00897DB9" w:rsidP="00EC4C75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Désignation de l’opération – adresse :</w:t>
            </w: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14:paraId="7177DEE5" w14:textId="77777777" w:rsidR="00897DB9" w:rsidRPr="00897DB9" w:rsidRDefault="00897DB9" w:rsidP="00EC4C75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Désignation Maître d’ouvrage :</w:t>
            </w:r>
          </w:p>
          <w:p w14:paraId="1EAEDED2" w14:textId="77777777" w:rsidR="00897DB9" w:rsidRPr="00897DB9" w:rsidRDefault="00897DB9" w:rsidP="00EC4C75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5A6D9DC" w14:textId="77777777" w:rsidR="00897DB9" w:rsidRPr="00897DB9" w:rsidRDefault="00897DB9" w:rsidP="00EC4C75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Observations / description</w:t>
            </w:r>
          </w:p>
          <w:p w14:paraId="5D008FE8" w14:textId="77777777" w:rsidR="00897DB9" w:rsidRPr="00DC4256" w:rsidRDefault="00897DB9" w:rsidP="00EC4C75">
            <w:pPr>
              <w:jc w:val="left"/>
              <w:rPr>
                <w:rFonts w:ascii="Calibri" w:hAnsi="Calibri"/>
                <w:b/>
                <w:sz w:val="32"/>
              </w:rPr>
            </w:pPr>
            <w:r w:rsidRPr="0078343B">
              <w:rPr>
                <w:rFonts w:ascii="Calibri" w:hAnsi="Calibri" w:cs="Arial"/>
                <w:i/>
                <w:sz w:val="18"/>
                <w:highlight w:val="yellow"/>
              </w:rPr>
              <w:t xml:space="preserve">Indiquer si la référence est commune avec un autre </w:t>
            </w:r>
            <w:r>
              <w:rPr>
                <w:rFonts w:ascii="Calibri" w:hAnsi="Calibri" w:cs="Arial"/>
                <w:i/>
                <w:sz w:val="18"/>
                <w:highlight w:val="yellow"/>
              </w:rPr>
              <w:t xml:space="preserve">membre </w:t>
            </w:r>
            <w:r w:rsidRPr="0078343B">
              <w:rPr>
                <w:rFonts w:ascii="Calibri" w:hAnsi="Calibri" w:cs="Arial"/>
                <w:i/>
                <w:sz w:val="18"/>
                <w:highlight w:val="yellow"/>
              </w:rPr>
              <w:t>du groupement</w:t>
            </w:r>
          </w:p>
        </w:tc>
      </w:tr>
      <w:tr w:rsidR="00897DB9" w:rsidRPr="00DC4256" w14:paraId="6C823D17" w14:textId="77777777" w:rsidTr="00EC4C75">
        <w:trPr>
          <w:cantSplit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2F0E4A54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Surface D.O. m2</w:t>
            </w:r>
          </w:p>
        </w:tc>
        <w:tc>
          <w:tcPr>
            <w:tcW w:w="31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464790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 xml:space="preserve">Montant </w:t>
            </w:r>
          </w:p>
          <w:p w14:paraId="6D34515A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M€. H.T.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21D512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Année(s) de livraison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F7D241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Avancement à ce jour</w:t>
            </w: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5D49E2BA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Désignation mandataire équipe</w:t>
            </w:r>
          </w:p>
        </w:tc>
        <w:tc>
          <w:tcPr>
            <w:tcW w:w="617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68BCE9C" w14:textId="77777777" w:rsidR="00897DB9" w:rsidRPr="00DC4256" w:rsidRDefault="00897DB9" w:rsidP="00EC4C75">
            <w:pPr>
              <w:rPr>
                <w:rFonts w:ascii="Calibri" w:hAnsi="Calibri" w:cs="Arial"/>
                <w:i/>
                <w:sz w:val="16"/>
              </w:rPr>
            </w:pPr>
          </w:p>
        </w:tc>
      </w:tr>
      <w:tr w:rsidR="00897DB9" w:rsidRPr="00DC4256" w14:paraId="5432B89E" w14:textId="77777777" w:rsidTr="00EC4C75">
        <w:trPr>
          <w:cantSplit/>
          <w:trHeight w:val="647"/>
        </w:trPr>
        <w:tc>
          <w:tcPr>
            <w:tcW w:w="15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B6E9676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C8F177E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8850275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1BC1980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282AF28F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2A80E21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</w:tr>
    </w:tbl>
    <w:p w14:paraId="38E15AD1" w14:textId="77777777" w:rsidR="00897DB9" w:rsidRDefault="00897DB9" w:rsidP="00897DB9">
      <w:pPr>
        <w:spacing w:after="60"/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2BCFB5" wp14:editId="5DCC494A">
                <wp:simplePos x="0" y="0"/>
                <wp:positionH relativeFrom="margin">
                  <wp:align>left</wp:align>
                </wp:positionH>
                <wp:positionV relativeFrom="paragraph">
                  <wp:posOffset>115422</wp:posOffset>
                </wp:positionV>
                <wp:extent cx="13471452" cy="6283842"/>
                <wp:effectExtent l="0" t="0" r="16510" b="22225"/>
                <wp:wrapNone/>
                <wp:docPr id="105082944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71452" cy="628384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63BC65" w14:textId="77777777" w:rsidR="00897DB9" w:rsidRPr="00FF255D" w:rsidRDefault="00897DB9" w:rsidP="00897DB9">
                            <w:pPr>
                              <w:jc w:val="center"/>
                            </w:pPr>
                            <w:r w:rsidRPr="00FF255D">
                              <w:t>REPRESENTATION VI</w:t>
                            </w:r>
                            <w:r>
                              <w:t>S</w:t>
                            </w:r>
                            <w:r w:rsidRPr="00FF255D">
                              <w:t>UELLES ET GRAPHIQUES (maximum 5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A2BCFB5" id="_x0000_s1027" style="position:absolute;left:0;text-align:left;margin-left:0;margin-top:9.1pt;width:1060.75pt;height:494.8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" fillcolor="white [3201]" strokecolor="black [3200]" strokeweight="1pt">
                <v:textbox>
                  <w:txbxContent>
                    <w:p w14:paraId="1D63BC65" w14:textId="77777777" w:rsidR="00897DB9" w:rsidRPr="00FF255D" w:rsidRDefault="00897DB9" w:rsidP="00897DB9">
                      <w:pPr>
                        <w:jc w:val="center"/>
                      </w:pPr>
                      <w:r w:rsidRPr="00FF255D">
                        <w:t>REPRESENTATION VI</w:t>
                      </w:r>
                      <w:r>
                        <w:t>S</w:t>
                      </w:r>
                      <w:r w:rsidRPr="00FF255D">
                        <w:t>UELLES ET GRAPHIQUES (maximum 5</w:t>
                      </w:r>
                      <w:r>
                        <w:t>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865E077" w14:textId="77777777" w:rsidR="00897DB9" w:rsidRPr="00FF255D" w:rsidRDefault="00897DB9" w:rsidP="00897DB9">
      <w:pPr>
        <w:rPr>
          <w:rFonts w:ascii="Calibri" w:hAnsi="Calibri"/>
        </w:rPr>
      </w:pPr>
    </w:p>
    <w:p w14:paraId="3760F538" w14:textId="77777777" w:rsidR="00897DB9" w:rsidRPr="00FF255D" w:rsidRDefault="00897DB9" w:rsidP="00897DB9">
      <w:pPr>
        <w:rPr>
          <w:rFonts w:ascii="Calibri" w:hAnsi="Calibri"/>
        </w:rPr>
      </w:pPr>
    </w:p>
    <w:p w14:paraId="1DAC43D5" w14:textId="77777777" w:rsidR="00897DB9" w:rsidRPr="00FF255D" w:rsidRDefault="00897DB9" w:rsidP="00897DB9">
      <w:pPr>
        <w:rPr>
          <w:rFonts w:ascii="Calibri" w:hAnsi="Calibri"/>
        </w:rPr>
      </w:pPr>
    </w:p>
    <w:p w14:paraId="74B2F7BA" w14:textId="77777777" w:rsidR="00897DB9" w:rsidRPr="00FF255D" w:rsidRDefault="00897DB9" w:rsidP="00897DB9">
      <w:pPr>
        <w:rPr>
          <w:rFonts w:ascii="Calibri" w:hAnsi="Calibri"/>
        </w:rPr>
      </w:pPr>
    </w:p>
    <w:p w14:paraId="10D68100" w14:textId="77777777" w:rsidR="00897DB9" w:rsidRPr="00FF255D" w:rsidRDefault="00897DB9" w:rsidP="00897DB9">
      <w:pPr>
        <w:rPr>
          <w:rFonts w:ascii="Calibri" w:hAnsi="Calibri"/>
        </w:rPr>
      </w:pPr>
    </w:p>
    <w:p w14:paraId="101F9C2B" w14:textId="77777777" w:rsidR="00897DB9" w:rsidRPr="00FF255D" w:rsidRDefault="00897DB9" w:rsidP="00897DB9">
      <w:pPr>
        <w:rPr>
          <w:rFonts w:ascii="Calibri" w:hAnsi="Calibri"/>
        </w:rPr>
      </w:pPr>
    </w:p>
    <w:p w14:paraId="27B6D5D2" w14:textId="77777777" w:rsidR="00897DB9" w:rsidRPr="00FF255D" w:rsidRDefault="00897DB9" w:rsidP="00897DB9">
      <w:pPr>
        <w:rPr>
          <w:rFonts w:ascii="Calibri" w:hAnsi="Calibri"/>
        </w:rPr>
      </w:pPr>
    </w:p>
    <w:p w14:paraId="2C35959C" w14:textId="77777777" w:rsidR="00897DB9" w:rsidRPr="00FF255D" w:rsidRDefault="00897DB9" w:rsidP="00897DB9">
      <w:pPr>
        <w:rPr>
          <w:rFonts w:ascii="Calibri" w:hAnsi="Calibri"/>
        </w:rPr>
      </w:pPr>
    </w:p>
    <w:p w14:paraId="1EB93D9E" w14:textId="77777777" w:rsidR="00897DB9" w:rsidRPr="00FF255D" w:rsidRDefault="00897DB9" w:rsidP="00897DB9">
      <w:pPr>
        <w:rPr>
          <w:rFonts w:ascii="Calibri" w:hAnsi="Calibri"/>
        </w:rPr>
      </w:pPr>
    </w:p>
    <w:p w14:paraId="437D95DD" w14:textId="77777777" w:rsidR="00897DB9" w:rsidRPr="00FF255D" w:rsidRDefault="00897DB9" w:rsidP="00897DB9">
      <w:pPr>
        <w:rPr>
          <w:rFonts w:ascii="Calibri" w:hAnsi="Calibri"/>
        </w:rPr>
      </w:pPr>
    </w:p>
    <w:p w14:paraId="43EB135B" w14:textId="77777777" w:rsidR="00897DB9" w:rsidRPr="00FF255D" w:rsidRDefault="00897DB9" w:rsidP="00897DB9">
      <w:pPr>
        <w:rPr>
          <w:rFonts w:ascii="Calibri" w:hAnsi="Calibri"/>
        </w:rPr>
      </w:pPr>
    </w:p>
    <w:p w14:paraId="2C525C42" w14:textId="77777777" w:rsidR="00897DB9" w:rsidRPr="00FF255D" w:rsidRDefault="00897DB9" w:rsidP="00897DB9">
      <w:pPr>
        <w:rPr>
          <w:rFonts w:ascii="Calibri" w:hAnsi="Calibri"/>
        </w:rPr>
      </w:pPr>
    </w:p>
    <w:p w14:paraId="6EAA0D6A" w14:textId="77777777" w:rsidR="00897DB9" w:rsidRPr="00FF255D" w:rsidRDefault="00897DB9" w:rsidP="00897DB9">
      <w:pPr>
        <w:rPr>
          <w:rFonts w:ascii="Calibri" w:hAnsi="Calibri"/>
        </w:rPr>
      </w:pPr>
    </w:p>
    <w:p w14:paraId="0CD1999E" w14:textId="77777777" w:rsidR="00897DB9" w:rsidRPr="00FF255D" w:rsidRDefault="00897DB9" w:rsidP="00897DB9">
      <w:pPr>
        <w:rPr>
          <w:rFonts w:ascii="Calibri" w:hAnsi="Calibri"/>
        </w:rPr>
      </w:pPr>
    </w:p>
    <w:p w14:paraId="5FFEEA7C" w14:textId="77777777" w:rsidR="00897DB9" w:rsidRPr="00FF255D" w:rsidRDefault="00897DB9" w:rsidP="00897DB9">
      <w:pPr>
        <w:rPr>
          <w:rFonts w:ascii="Calibri" w:hAnsi="Calibri"/>
        </w:rPr>
      </w:pPr>
    </w:p>
    <w:p w14:paraId="517677B4" w14:textId="77777777" w:rsidR="00897DB9" w:rsidRPr="00FF255D" w:rsidRDefault="00897DB9" w:rsidP="00897DB9">
      <w:pPr>
        <w:rPr>
          <w:rFonts w:ascii="Calibri" w:hAnsi="Calibri"/>
        </w:rPr>
      </w:pPr>
    </w:p>
    <w:p w14:paraId="48DB1A5E" w14:textId="77777777" w:rsidR="00897DB9" w:rsidRPr="00FF255D" w:rsidRDefault="00897DB9" w:rsidP="00897DB9">
      <w:pPr>
        <w:rPr>
          <w:rFonts w:ascii="Calibri" w:hAnsi="Calibri"/>
        </w:rPr>
      </w:pPr>
    </w:p>
    <w:p w14:paraId="188F6A28" w14:textId="77777777" w:rsidR="00897DB9" w:rsidRPr="00FF255D" w:rsidRDefault="00897DB9" w:rsidP="00897DB9">
      <w:pPr>
        <w:rPr>
          <w:rFonts w:ascii="Calibri" w:hAnsi="Calibri"/>
        </w:rPr>
      </w:pPr>
    </w:p>
    <w:p w14:paraId="50E84A7C" w14:textId="77777777" w:rsidR="00897DB9" w:rsidRPr="00FF255D" w:rsidRDefault="00897DB9" w:rsidP="00897DB9">
      <w:pPr>
        <w:rPr>
          <w:rFonts w:ascii="Calibri" w:hAnsi="Calibri"/>
        </w:rPr>
      </w:pPr>
    </w:p>
    <w:p w14:paraId="7A7E5B99" w14:textId="77777777" w:rsidR="00897DB9" w:rsidRPr="00FF255D" w:rsidRDefault="00897DB9" w:rsidP="00897DB9">
      <w:pPr>
        <w:rPr>
          <w:rFonts w:ascii="Calibri" w:hAnsi="Calibri"/>
        </w:rPr>
      </w:pPr>
    </w:p>
    <w:p w14:paraId="5C8CF3A4" w14:textId="77777777" w:rsidR="00897DB9" w:rsidRPr="00FF255D" w:rsidRDefault="00897DB9" w:rsidP="00897DB9">
      <w:pPr>
        <w:rPr>
          <w:rFonts w:ascii="Calibri" w:hAnsi="Calibri"/>
        </w:rPr>
      </w:pPr>
    </w:p>
    <w:p w14:paraId="266BCC8C" w14:textId="77777777" w:rsidR="00897DB9" w:rsidRPr="00FF255D" w:rsidRDefault="00897DB9" w:rsidP="00897DB9">
      <w:pPr>
        <w:rPr>
          <w:rFonts w:ascii="Calibri" w:hAnsi="Calibri"/>
        </w:rPr>
      </w:pPr>
    </w:p>
    <w:p w14:paraId="1092D4E7" w14:textId="77777777" w:rsidR="00897DB9" w:rsidRPr="00FF255D" w:rsidRDefault="00897DB9" w:rsidP="00897DB9">
      <w:pPr>
        <w:rPr>
          <w:rFonts w:ascii="Calibri" w:hAnsi="Calibri"/>
        </w:rPr>
      </w:pPr>
    </w:p>
    <w:p w14:paraId="6BFE64AD" w14:textId="77777777" w:rsidR="00897DB9" w:rsidRPr="00FF255D" w:rsidRDefault="00897DB9" w:rsidP="00897DB9">
      <w:pPr>
        <w:rPr>
          <w:rFonts w:ascii="Calibri" w:hAnsi="Calibri"/>
        </w:rPr>
      </w:pPr>
    </w:p>
    <w:p w14:paraId="19693AFC" w14:textId="77777777" w:rsidR="00897DB9" w:rsidRPr="00FF255D" w:rsidRDefault="00897DB9" w:rsidP="00897DB9">
      <w:pPr>
        <w:rPr>
          <w:rFonts w:ascii="Calibri" w:hAnsi="Calibri"/>
        </w:rPr>
      </w:pPr>
    </w:p>
    <w:p w14:paraId="75088C04" w14:textId="77777777" w:rsidR="00897DB9" w:rsidRPr="00FF255D" w:rsidRDefault="00897DB9" w:rsidP="00897DB9">
      <w:pPr>
        <w:rPr>
          <w:rFonts w:ascii="Calibri" w:hAnsi="Calibri"/>
        </w:rPr>
      </w:pPr>
    </w:p>
    <w:p w14:paraId="63F077AD" w14:textId="77777777" w:rsidR="00897DB9" w:rsidRPr="00FF255D" w:rsidRDefault="00897DB9" w:rsidP="00897DB9">
      <w:pPr>
        <w:rPr>
          <w:rFonts w:ascii="Calibri" w:hAnsi="Calibri"/>
        </w:rPr>
      </w:pPr>
    </w:p>
    <w:p w14:paraId="1B2C1C5D" w14:textId="77777777" w:rsidR="00897DB9" w:rsidRPr="00FF255D" w:rsidRDefault="00897DB9" w:rsidP="00897DB9">
      <w:pPr>
        <w:rPr>
          <w:rFonts w:ascii="Calibri" w:hAnsi="Calibri"/>
        </w:rPr>
      </w:pPr>
    </w:p>
    <w:p w14:paraId="0648E093" w14:textId="77777777" w:rsidR="00897DB9" w:rsidRPr="00FF255D" w:rsidRDefault="00897DB9" w:rsidP="00897DB9">
      <w:pPr>
        <w:rPr>
          <w:rFonts w:ascii="Calibri" w:hAnsi="Calibri"/>
        </w:rPr>
      </w:pPr>
    </w:p>
    <w:p w14:paraId="34DC1123" w14:textId="77777777" w:rsidR="00897DB9" w:rsidRPr="00FF255D" w:rsidRDefault="00897DB9" w:rsidP="00897DB9">
      <w:pPr>
        <w:rPr>
          <w:rFonts w:ascii="Calibri" w:hAnsi="Calibri"/>
        </w:rPr>
      </w:pPr>
    </w:p>
    <w:p w14:paraId="798A4C38" w14:textId="77777777" w:rsidR="00897DB9" w:rsidRDefault="00897DB9" w:rsidP="00897DB9">
      <w:pPr>
        <w:rPr>
          <w:rFonts w:ascii="Calibri" w:hAnsi="Calibri"/>
        </w:rPr>
      </w:pPr>
    </w:p>
    <w:p w14:paraId="499AFEBF" w14:textId="77777777" w:rsidR="00897DB9" w:rsidRDefault="00897DB9" w:rsidP="00897DB9">
      <w:pPr>
        <w:tabs>
          <w:tab w:val="left" w:pos="14668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1F2A37E7" w14:textId="77777777" w:rsidR="00FF255D" w:rsidRPr="00FF255D" w:rsidRDefault="00FF255D" w:rsidP="00FF255D">
      <w:pPr>
        <w:rPr>
          <w:rFonts w:ascii="Calibri" w:hAnsi="Calibri"/>
        </w:rPr>
      </w:pPr>
    </w:p>
    <w:p w14:paraId="31AF5922" w14:textId="77777777" w:rsidR="00FF255D" w:rsidRPr="00FF255D" w:rsidRDefault="00FF255D" w:rsidP="00FF255D">
      <w:pPr>
        <w:rPr>
          <w:rFonts w:ascii="Calibri" w:hAnsi="Calibri"/>
        </w:rPr>
      </w:pPr>
    </w:p>
    <w:p w14:paraId="2EFB3A61" w14:textId="77777777" w:rsidR="00FF255D" w:rsidRPr="00FF255D" w:rsidRDefault="00FF255D" w:rsidP="00FF255D">
      <w:pPr>
        <w:rPr>
          <w:rFonts w:ascii="Calibri" w:hAnsi="Calibri"/>
        </w:rPr>
      </w:pPr>
    </w:p>
    <w:p w14:paraId="76FB6A96" w14:textId="77777777" w:rsidR="00FF255D" w:rsidRPr="00FF255D" w:rsidRDefault="00FF255D" w:rsidP="00FF255D">
      <w:pPr>
        <w:rPr>
          <w:rFonts w:ascii="Calibri" w:hAnsi="Calibri"/>
        </w:rPr>
      </w:pPr>
    </w:p>
    <w:p w14:paraId="2634E40C" w14:textId="77777777" w:rsidR="00FF255D" w:rsidRPr="00FF255D" w:rsidRDefault="00FF255D" w:rsidP="00FF255D">
      <w:pPr>
        <w:rPr>
          <w:rFonts w:ascii="Calibri" w:hAnsi="Calibri"/>
        </w:rPr>
      </w:pPr>
    </w:p>
    <w:p w14:paraId="561D5508" w14:textId="77777777" w:rsidR="00FF255D" w:rsidRPr="00FF255D" w:rsidRDefault="00FF255D" w:rsidP="00FF255D">
      <w:pPr>
        <w:rPr>
          <w:rFonts w:ascii="Calibri" w:hAnsi="Calibri"/>
        </w:rPr>
      </w:pPr>
    </w:p>
    <w:p w14:paraId="3E540858" w14:textId="77777777" w:rsidR="00FF255D" w:rsidRPr="00FF255D" w:rsidRDefault="00FF255D" w:rsidP="00FF255D">
      <w:pPr>
        <w:rPr>
          <w:rFonts w:ascii="Calibri" w:hAnsi="Calibri"/>
        </w:rPr>
      </w:pPr>
    </w:p>
    <w:p w14:paraId="639820BB" w14:textId="77777777" w:rsidR="00897DB9" w:rsidRPr="00E8784C" w:rsidRDefault="00897DB9" w:rsidP="00897DB9">
      <w:pPr>
        <w:rPr>
          <w:rFonts w:ascii="Calibri" w:hAnsi="Calibri" w:cs="Arial"/>
          <w:sz w:val="6"/>
        </w:rPr>
      </w:pPr>
    </w:p>
    <w:tbl>
      <w:tblPr>
        <w:tblW w:w="211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3"/>
        <w:gridCol w:w="3147"/>
        <w:gridCol w:w="1573"/>
        <w:gridCol w:w="1574"/>
        <w:gridCol w:w="7151"/>
        <w:gridCol w:w="6173"/>
      </w:tblGrid>
      <w:tr w:rsidR="00897DB9" w:rsidRPr="00DC4256" w14:paraId="6CA75B2B" w14:textId="77777777" w:rsidTr="00EC4C75">
        <w:trPr>
          <w:cantSplit/>
        </w:trPr>
        <w:tc>
          <w:tcPr>
            <w:tcW w:w="21191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E2C82EB" w14:textId="16E0BE99" w:rsidR="00897DB9" w:rsidRPr="00FF255D" w:rsidRDefault="00897DB9" w:rsidP="00A716B6">
            <w:pPr>
              <w:rPr>
                <w:rFonts w:ascii="Calibri" w:hAnsi="Calibri" w:cs="Arial"/>
                <w:highlight w:val="yellow"/>
              </w:rPr>
            </w:pPr>
            <w:r w:rsidRPr="4682C19C">
              <w:rPr>
                <w:rFonts w:ascii="Calibri" w:hAnsi="Calibri" w:cs="Arial"/>
                <w:b/>
                <w:bCs/>
                <w:color w:val="FF0000"/>
                <w:highlight w:val="yellow"/>
              </w:rPr>
              <w:lastRenderedPageBreak/>
              <w:t xml:space="preserve">RAPPEL DE LA REFERENCE MENTIONNEE DANS LA FICHE ANNEXE 2 </w:t>
            </w:r>
            <w:r w:rsidRPr="4682C19C">
              <w:rPr>
                <w:rFonts w:ascii="Calibri" w:hAnsi="Calibri" w:cs="Arial"/>
                <w:b/>
                <w:bCs/>
                <w:highlight w:val="yellow"/>
              </w:rPr>
              <w:t>de l’entreprise (</w:t>
            </w:r>
            <w:r>
              <w:rPr>
                <w:rFonts w:ascii="Calibri" w:hAnsi="Calibri" w:cs="Arial"/>
                <w:b/>
                <w:bCs/>
                <w:highlight w:val="yellow"/>
              </w:rPr>
              <w:t>et/ou</w:t>
            </w:r>
            <w:r w:rsidRPr="4682C19C">
              <w:rPr>
                <w:rFonts w:ascii="Calibri" w:hAnsi="Calibri" w:cs="Arial"/>
                <w:b/>
                <w:bCs/>
                <w:highlight w:val="yellow"/>
              </w:rPr>
              <w:t xml:space="preserve"> d’une des entreprises) portant la compétence architecture</w:t>
            </w:r>
          </w:p>
        </w:tc>
      </w:tr>
      <w:tr w:rsidR="00897DB9" w:rsidRPr="00DC4256" w14:paraId="428A08BB" w14:textId="77777777" w:rsidTr="00EC4C75">
        <w:trPr>
          <w:cantSplit/>
        </w:trPr>
        <w:tc>
          <w:tcPr>
            <w:tcW w:w="7867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B616CBE" w14:textId="77777777" w:rsidR="00897DB9" w:rsidRPr="00897DB9" w:rsidRDefault="00897DB9" w:rsidP="00EC4C75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Désignation de l’opération – adresse :</w:t>
            </w: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14:paraId="13959310" w14:textId="77777777" w:rsidR="00897DB9" w:rsidRPr="00897DB9" w:rsidRDefault="00897DB9" w:rsidP="00EC4C75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Désignation Maître d’ouvrage :</w:t>
            </w:r>
          </w:p>
          <w:p w14:paraId="6C377ECA" w14:textId="77777777" w:rsidR="00897DB9" w:rsidRPr="00897DB9" w:rsidRDefault="00897DB9" w:rsidP="00EC4C75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807EB25" w14:textId="77777777" w:rsidR="00897DB9" w:rsidRPr="00897DB9" w:rsidRDefault="00897DB9" w:rsidP="00EC4C75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Observations / description</w:t>
            </w:r>
          </w:p>
          <w:p w14:paraId="52D4A350" w14:textId="77777777" w:rsidR="00897DB9" w:rsidRPr="00DC4256" w:rsidRDefault="00897DB9" w:rsidP="00EC4C75">
            <w:pPr>
              <w:jc w:val="left"/>
              <w:rPr>
                <w:rFonts w:ascii="Calibri" w:hAnsi="Calibri"/>
                <w:b/>
                <w:sz w:val="32"/>
              </w:rPr>
            </w:pPr>
            <w:r w:rsidRPr="0078343B">
              <w:rPr>
                <w:rFonts w:ascii="Calibri" w:hAnsi="Calibri" w:cs="Arial"/>
                <w:i/>
                <w:sz w:val="18"/>
                <w:highlight w:val="yellow"/>
              </w:rPr>
              <w:t xml:space="preserve">Indiquer si la référence est commune avec un autre </w:t>
            </w:r>
            <w:r>
              <w:rPr>
                <w:rFonts w:ascii="Calibri" w:hAnsi="Calibri" w:cs="Arial"/>
                <w:i/>
                <w:sz w:val="18"/>
                <w:highlight w:val="yellow"/>
              </w:rPr>
              <w:t xml:space="preserve">membre </w:t>
            </w:r>
            <w:r w:rsidRPr="0078343B">
              <w:rPr>
                <w:rFonts w:ascii="Calibri" w:hAnsi="Calibri" w:cs="Arial"/>
                <w:i/>
                <w:sz w:val="18"/>
                <w:highlight w:val="yellow"/>
              </w:rPr>
              <w:t>du groupement</w:t>
            </w:r>
          </w:p>
        </w:tc>
      </w:tr>
      <w:tr w:rsidR="00897DB9" w:rsidRPr="00DC4256" w14:paraId="7FDD7AB9" w14:textId="77777777" w:rsidTr="00EC4C75">
        <w:trPr>
          <w:cantSplit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447DD183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Surface D.O. m2</w:t>
            </w:r>
          </w:p>
        </w:tc>
        <w:tc>
          <w:tcPr>
            <w:tcW w:w="31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9DB77CA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 xml:space="preserve">Montant </w:t>
            </w:r>
          </w:p>
          <w:p w14:paraId="638F5B1E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M€. H.T.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A78CD5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Année(s) de livraison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D26F50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Avancement à ce jour</w:t>
            </w: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77054925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Désignation mandataire équipe</w:t>
            </w:r>
          </w:p>
        </w:tc>
        <w:tc>
          <w:tcPr>
            <w:tcW w:w="617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0D3FEAA" w14:textId="77777777" w:rsidR="00897DB9" w:rsidRPr="00DC4256" w:rsidRDefault="00897DB9" w:rsidP="00EC4C75">
            <w:pPr>
              <w:rPr>
                <w:rFonts w:ascii="Calibri" w:hAnsi="Calibri" w:cs="Arial"/>
                <w:i/>
                <w:sz w:val="16"/>
              </w:rPr>
            </w:pPr>
          </w:p>
        </w:tc>
      </w:tr>
      <w:tr w:rsidR="00897DB9" w:rsidRPr="00DC4256" w14:paraId="42C9C8EA" w14:textId="77777777" w:rsidTr="00EC4C75">
        <w:trPr>
          <w:cantSplit/>
          <w:trHeight w:val="647"/>
        </w:trPr>
        <w:tc>
          <w:tcPr>
            <w:tcW w:w="15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EBA0989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20CB032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BD06FDD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6605B4F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299BC070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7326140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</w:tr>
    </w:tbl>
    <w:p w14:paraId="522D8BBA" w14:textId="77777777" w:rsidR="00897DB9" w:rsidRDefault="00897DB9" w:rsidP="00897DB9">
      <w:pPr>
        <w:spacing w:after="60"/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F8B0383" wp14:editId="1312B978">
                <wp:simplePos x="0" y="0"/>
                <wp:positionH relativeFrom="margin">
                  <wp:align>left</wp:align>
                </wp:positionH>
                <wp:positionV relativeFrom="paragraph">
                  <wp:posOffset>115422</wp:posOffset>
                </wp:positionV>
                <wp:extent cx="13471452" cy="6283842"/>
                <wp:effectExtent l="0" t="0" r="16510" b="22225"/>
                <wp:wrapNone/>
                <wp:docPr id="164820482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71452" cy="628384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24835D" w14:textId="77777777" w:rsidR="00897DB9" w:rsidRPr="00FF255D" w:rsidRDefault="00897DB9" w:rsidP="00897DB9">
                            <w:pPr>
                              <w:jc w:val="center"/>
                            </w:pPr>
                            <w:r w:rsidRPr="00FF255D">
                              <w:t>REPRESENTATION VI</w:t>
                            </w:r>
                            <w:r>
                              <w:t>S</w:t>
                            </w:r>
                            <w:r w:rsidRPr="00FF255D">
                              <w:t>UELLES ET GRAPHIQUES (maximum 5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F8B0383" id="_x0000_s1028" style="position:absolute;left:0;text-align:left;margin-left:0;margin-top:9.1pt;width:1060.75pt;height:494.8pt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" fillcolor="white [3201]" strokecolor="black [3200]" strokeweight="1pt">
                <v:textbox>
                  <w:txbxContent>
                    <w:p w14:paraId="0124835D" w14:textId="77777777" w:rsidR="00897DB9" w:rsidRPr="00FF255D" w:rsidRDefault="00897DB9" w:rsidP="00897DB9">
                      <w:pPr>
                        <w:jc w:val="center"/>
                      </w:pPr>
                      <w:r w:rsidRPr="00FF255D">
                        <w:t>REPRESENTATION VI</w:t>
                      </w:r>
                      <w:r>
                        <w:t>S</w:t>
                      </w:r>
                      <w:r w:rsidRPr="00FF255D">
                        <w:t>UELLES ET GRAPHIQUES (maximum 5</w:t>
                      </w:r>
                      <w:r>
                        <w:t>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8564CCA" w14:textId="77777777" w:rsidR="00897DB9" w:rsidRPr="00FF255D" w:rsidRDefault="00897DB9" w:rsidP="00897DB9">
      <w:pPr>
        <w:rPr>
          <w:rFonts w:ascii="Calibri" w:hAnsi="Calibri"/>
        </w:rPr>
      </w:pPr>
    </w:p>
    <w:p w14:paraId="61CCC2A3" w14:textId="77777777" w:rsidR="00897DB9" w:rsidRPr="00FF255D" w:rsidRDefault="00897DB9" w:rsidP="00897DB9">
      <w:pPr>
        <w:rPr>
          <w:rFonts w:ascii="Calibri" w:hAnsi="Calibri"/>
        </w:rPr>
      </w:pPr>
    </w:p>
    <w:p w14:paraId="0753DE94" w14:textId="77777777" w:rsidR="00897DB9" w:rsidRPr="00FF255D" w:rsidRDefault="00897DB9" w:rsidP="00897DB9">
      <w:pPr>
        <w:rPr>
          <w:rFonts w:ascii="Calibri" w:hAnsi="Calibri"/>
        </w:rPr>
      </w:pPr>
    </w:p>
    <w:p w14:paraId="378E94CE" w14:textId="77777777" w:rsidR="00897DB9" w:rsidRPr="00FF255D" w:rsidRDefault="00897DB9" w:rsidP="00897DB9">
      <w:pPr>
        <w:rPr>
          <w:rFonts w:ascii="Calibri" w:hAnsi="Calibri"/>
        </w:rPr>
      </w:pPr>
    </w:p>
    <w:p w14:paraId="73EF6FC9" w14:textId="77777777" w:rsidR="00897DB9" w:rsidRPr="00FF255D" w:rsidRDefault="00897DB9" w:rsidP="00897DB9">
      <w:pPr>
        <w:rPr>
          <w:rFonts w:ascii="Calibri" w:hAnsi="Calibri"/>
        </w:rPr>
      </w:pPr>
    </w:p>
    <w:p w14:paraId="43A060C3" w14:textId="77777777" w:rsidR="00897DB9" w:rsidRPr="00FF255D" w:rsidRDefault="00897DB9" w:rsidP="00897DB9">
      <w:pPr>
        <w:rPr>
          <w:rFonts w:ascii="Calibri" w:hAnsi="Calibri"/>
        </w:rPr>
      </w:pPr>
    </w:p>
    <w:p w14:paraId="7AAD04A9" w14:textId="77777777" w:rsidR="00897DB9" w:rsidRPr="00FF255D" w:rsidRDefault="00897DB9" w:rsidP="00897DB9">
      <w:pPr>
        <w:rPr>
          <w:rFonts w:ascii="Calibri" w:hAnsi="Calibri"/>
        </w:rPr>
      </w:pPr>
    </w:p>
    <w:p w14:paraId="5A98AFD8" w14:textId="77777777" w:rsidR="00897DB9" w:rsidRPr="00FF255D" w:rsidRDefault="00897DB9" w:rsidP="00897DB9">
      <w:pPr>
        <w:rPr>
          <w:rFonts w:ascii="Calibri" w:hAnsi="Calibri"/>
        </w:rPr>
      </w:pPr>
    </w:p>
    <w:p w14:paraId="2E9ED367" w14:textId="77777777" w:rsidR="00897DB9" w:rsidRPr="00FF255D" w:rsidRDefault="00897DB9" w:rsidP="00897DB9">
      <w:pPr>
        <w:rPr>
          <w:rFonts w:ascii="Calibri" w:hAnsi="Calibri"/>
        </w:rPr>
      </w:pPr>
    </w:p>
    <w:p w14:paraId="1E20D968" w14:textId="77777777" w:rsidR="00897DB9" w:rsidRPr="00FF255D" w:rsidRDefault="00897DB9" w:rsidP="00897DB9">
      <w:pPr>
        <w:rPr>
          <w:rFonts w:ascii="Calibri" w:hAnsi="Calibri"/>
        </w:rPr>
      </w:pPr>
    </w:p>
    <w:p w14:paraId="6D412D17" w14:textId="77777777" w:rsidR="00897DB9" w:rsidRPr="00FF255D" w:rsidRDefault="00897DB9" w:rsidP="00897DB9">
      <w:pPr>
        <w:rPr>
          <w:rFonts w:ascii="Calibri" w:hAnsi="Calibri"/>
        </w:rPr>
      </w:pPr>
    </w:p>
    <w:p w14:paraId="786BC20A" w14:textId="77777777" w:rsidR="00897DB9" w:rsidRPr="00FF255D" w:rsidRDefault="00897DB9" w:rsidP="00897DB9">
      <w:pPr>
        <w:rPr>
          <w:rFonts w:ascii="Calibri" w:hAnsi="Calibri"/>
        </w:rPr>
      </w:pPr>
    </w:p>
    <w:p w14:paraId="58FFEF0B" w14:textId="77777777" w:rsidR="00897DB9" w:rsidRPr="00FF255D" w:rsidRDefault="00897DB9" w:rsidP="00897DB9">
      <w:pPr>
        <w:rPr>
          <w:rFonts w:ascii="Calibri" w:hAnsi="Calibri"/>
        </w:rPr>
      </w:pPr>
    </w:p>
    <w:p w14:paraId="6D826B1C" w14:textId="77777777" w:rsidR="00897DB9" w:rsidRPr="00FF255D" w:rsidRDefault="00897DB9" w:rsidP="00897DB9">
      <w:pPr>
        <w:rPr>
          <w:rFonts w:ascii="Calibri" w:hAnsi="Calibri"/>
        </w:rPr>
      </w:pPr>
    </w:p>
    <w:p w14:paraId="3F540383" w14:textId="77777777" w:rsidR="00897DB9" w:rsidRPr="00FF255D" w:rsidRDefault="00897DB9" w:rsidP="00897DB9">
      <w:pPr>
        <w:rPr>
          <w:rFonts w:ascii="Calibri" w:hAnsi="Calibri"/>
        </w:rPr>
      </w:pPr>
    </w:p>
    <w:p w14:paraId="151799A0" w14:textId="77777777" w:rsidR="00897DB9" w:rsidRPr="00FF255D" w:rsidRDefault="00897DB9" w:rsidP="00897DB9">
      <w:pPr>
        <w:rPr>
          <w:rFonts w:ascii="Calibri" w:hAnsi="Calibri"/>
        </w:rPr>
      </w:pPr>
    </w:p>
    <w:p w14:paraId="456D4B38" w14:textId="77777777" w:rsidR="00897DB9" w:rsidRPr="00FF255D" w:rsidRDefault="00897DB9" w:rsidP="00897DB9">
      <w:pPr>
        <w:rPr>
          <w:rFonts w:ascii="Calibri" w:hAnsi="Calibri"/>
        </w:rPr>
      </w:pPr>
    </w:p>
    <w:p w14:paraId="0CEB70C0" w14:textId="77777777" w:rsidR="00897DB9" w:rsidRPr="00FF255D" w:rsidRDefault="00897DB9" w:rsidP="00897DB9">
      <w:pPr>
        <w:rPr>
          <w:rFonts w:ascii="Calibri" w:hAnsi="Calibri"/>
        </w:rPr>
      </w:pPr>
    </w:p>
    <w:p w14:paraId="3F511B37" w14:textId="77777777" w:rsidR="00897DB9" w:rsidRPr="00FF255D" w:rsidRDefault="00897DB9" w:rsidP="00897DB9">
      <w:pPr>
        <w:rPr>
          <w:rFonts w:ascii="Calibri" w:hAnsi="Calibri"/>
        </w:rPr>
      </w:pPr>
    </w:p>
    <w:p w14:paraId="258DDFEE" w14:textId="77777777" w:rsidR="00897DB9" w:rsidRPr="00FF255D" w:rsidRDefault="00897DB9" w:rsidP="00897DB9">
      <w:pPr>
        <w:rPr>
          <w:rFonts w:ascii="Calibri" w:hAnsi="Calibri"/>
        </w:rPr>
      </w:pPr>
    </w:p>
    <w:p w14:paraId="4ED463DC" w14:textId="77777777" w:rsidR="00897DB9" w:rsidRPr="00FF255D" w:rsidRDefault="00897DB9" w:rsidP="00897DB9">
      <w:pPr>
        <w:rPr>
          <w:rFonts w:ascii="Calibri" w:hAnsi="Calibri"/>
        </w:rPr>
      </w:pPr>
    </w:p>
    <w:p w14:paraId="4507C3D1" w14:textId="77777777" w:rsidR="00897DB9" w:rsidRPr="00FF255D" w:rsidRDefault="00897DB9" w:rsidP="00897DB9">
      <w:pPr>
        <w:rPr>
          <w:rFonts w:ascii="Calibri" w:hAnsi="Calibri"/>
        </w:rPr>
      </w:pPr>
    </w:p>
    <w:p w14:paraId="55EFFB0C" w14:textId="77777777" w:rsidR="00897DB9" w:rsidRPr="00FF255D" w:rsidRDefault="00897DB9" w:rsidP="00897DB9">
      <w:pPr>
        <w:rPr>
          <w:rFonts w:ascii="Calibri" w:hAnsi="Calibri"/>
        </w:rPr>
      </w:pPr>
    </w:p>
    <w:p w14:paraId="727ED831" w14:textId="77777777" w:rsidR="00897DB9" w:rsidRPr="00FF255D" w:rsidRDefault="00897DB9" w:rsidP="00897DB9">
      <w:pPr>
        <w:rPr>
          <w:rFonts w:ascii="Calibri" w:hAnsi="Calibri"/>
        </w:rPr>
      </w:pPr>
    </w:p>
    <w:p w14:paraId="0738D208" w14:textId="77777777" w:rsidR="00897DB9" w:rsidRPr="00FF255D" w:rsidRDefault="00897DB9" w:rsidP="00897DB9">
      <w:pPr>
        <w:rPr>
          <w:rFonts w:ascii="Calibri" w:hAnsi="Calibri"/>
        </w:rPr>
      </w:pPr>
    </w:p>
    <w:p w14:paraId="29DE24B2" w14:textId="77777777" w:rsidR="00897DB9" w:rsidRPr="00FF255D" w:rsidRDefault="00897DB9" w:rsidP="00897DB9">
      <w:pPr>
        <w:rPr>
          <w:rFonts w:ascii="Calibri" w:hAnsi="Calibri"/>
        </w:rPr>
      </w:pPr>
    </w:p>
    <w:p w14:paraId="4A328573" w14:textId="77777777" w:rsidR="00897DB9" w:rsidRPr="00FF255D" w:rsidRDefault="00897DB9" w:rsidP="00897DB9">
      <w:pPr>
        <w:rPr>
          <w:rFonts w:ascii="Calibri" w:hAnsi="Calibri"/>
        </w:rPr>
      </w:pPr>
    </w:p>
    <w:p w14:paraId="0F365CE1" w14:textId="77777777" w:rsidR="00897DB9" w:rsidRPr="00FF255D" w:rsidRDefault="00897DB9" w:rsidP="00897DB9">
      <w:pPr>
        <w:rPr>
          <w:rFonts w:ascii="Calibri" w:hAnsi="Calibri"/>
        </w:rPr>
      </w:pPr>
    </w:p>
    <w:p w14:paraId="3395DDE2" w14:textId="77777777" w:rsidR="00897DB9" w:rsidRPr="00FF255D" w:rsidRDefault="00897DB9" w:rsidP="00897DB9">
      <w:pPr>
        <w:rPr>
          <w:rFonts w:ascii="Calibri" w:hAnsi="Calibri"/>
        </w:rPr>
      </w:pPr>
    </w:p>
    <w:p w14:paraId="176DFF25" w14:textId="77777777" w:rsidR="00897DB9" w:rsidRPr="00FF255D" w:rsidRDefault="00897DB9" w:rsidP="00897DB9">
      <w:pPr>
        <w:rPr>
          <w:rFonts w:ascii="Calibri" w:hAnsi="Calibri"/>
        </w:rPr>
      </w:pPr>
    </w:p>
    <w:p w14:paraId="71E1F253" w14:textId="77777777" w:rsidR="00897DB9" w:rsidRDefault="00897DB9" w:rsidP="00897DB9">
      <w:pPr>
        <w:rPr>
          <w:rFonts w:ascii="Calibri" w:hAnsi="Calibri"/>
        </w:rPr>
      </w:pPr>
    </w:p>
    <w:p w14:paraId="041A49B9" w14:textId="77777777" w:rsidR="00897DB9" w:rsidRDefault="00897DB9" w:rsidP="00897DB9">
      <w:pPr>
        <w:tabs>
          <w:tab w:val="left" w:pos="14668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38D0FC26" w14:textId="77777777" w:rsidR="00FF255D" w:rsidRPr="00FF255D" w:rsidRDefault="00FF255D" w:rsidP="00FF255D">
      <w:pPr>
        <w:rPr>
          <w:rFonts w:ascii="Calibri" w:hAnsi="Calibri"/>
        </w:rPr>
      </w:pPr>
    </w:p>
    <w:p w14:paraId="44661206" w14:textId="77777777" w:rsidR="00FF255D" w:rsidRPr="00FF255D" w:rsidRDefault="00FF255D" w:rsidP="00FF255D">
      <w:pPr>
        <w:rPr>
          <w:rFonts w:ascii="Calibri" w:hAnsi="Calibri"/>
        </w:rPr>
      </w:pPr>
    </w:p>
    <w:p w14:paraId="1ACE5051" w14:textId="77777777" w:rsidR="00FF255D" w:rsidRPr="00FF255D" w:rsidRDefault="00FF255D" w:rsidP="00FF255D">
      <w:pPr>
        <w:rPr>
          <w:rFonts w:ascii="Calibri" w:hAnsi="Calibri"/>
        </w:rPr>
      </w:pPr>
    </w:p>
    <w:p w14:paraId="77EBE89F" w14:textId="77777777" w:rsidR="00FF255D" w:rsidRPr="00FF255D" w:rsidRDefault="00FF255D" w:rsidP="00FF255D">
      <w:pPr>
        <w:rPr>
          <w:rFonts w:ascii="Calibri" w:hAnsi="Calibri"/>
        </w:rPr>
      </w:pPr>
    </w:p>
    <w:p w14:paraId="30481A9E" w14:textId="77777777" w:rsidR="00FF255D" w:rsidRPr="00FF255D" w:rsidRDefault="00FF255D" w:rsidP="00FF255D">
      <w:pPr>
        <w:rPr>
          <w:rFonts w:ascii="Calibri" w:hAnsi="Calibri"/>
        </w:rPr>
      </w:pPr>
    </w:p>
    <w:p w14:paraId="5931E6CE" w14:textId="77777777" w:rsidR="00FF255D" w:rsidRPr="00FF255D" w:rsidRDefault="00FF255D" w:rsidP="00FF255D">
      <w:pPr>
        <w:rPr>
          <w:rFonts w:ascii="Calibri" w:hAnsi="Calibri"/>
        </w:rPr>
      </w:pPr>
    </w:p>
    <w:p w14:paraId="6A704AA5" w14:textId="77777777" w:rsidR="00FF255D" w:rsidRPr="00FF255D" w:rsidRDefault="00FF255D" w:rsidP="00FF255D">
      <w:pPr>
        <w:rPr>
          <w:rFonts w:ascii="Calibri" w:hAnsi="Calibri"/>
        </w:rPr>
      </w:pPr>
    </w:p>
    <w:p w14:paraId="7D7E6BBF" w14:textId="77777777" w:rsidR="00897DB9" w:rsidRPr="00E8784C" w:rsidRDefault="00897DB9" w:rsidP="00897DB9">
      <w:pPr>
        <w:rPr>
          <w:rFonts w:ascii="Calibri" w:hAnsi="Calibri" w:cs="Arial"/>
          <w:sz w:val="6"/>
        </w:rPr>
      </w:pPr>
    </w:p>
    <w:tbl>
      <w:tblPr>
        <w:tblW w:w="211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3"/>
        <w:gridCol w:w="3147"/>
        <w:gridCol w:w="1573"/>
        <w:gridCol w:w="1574"/>
        <w:gridCol w:w="7151"/>
        <w:gridCol w:w="6173"/>
      </w:tblGrid>
      <w:tr w:rsidR="00DD16BA" w:rsidRPr="00DC4256" w14:paraId="139944A9" w14:textId="77777777" w:rsidTr="00591297">
        <w:trPr>
          <w:cantSplit/>
        </w:trPr>
        <w:tc>
          <w:tcPr>
            <w:tcW w:w="21191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FB7A749" w14:textId="77777777" w:rsidR="00DD16BA" w:rsidRPr="00FF255D" w:rsidRDefault="00DD16BA" w:rsidP="00591297">
            <w:pPr>
              <w:rPr>
                <w:rFonts w:ascii="Calibri" w:hAnsi="Calibri" w:cs="Arial"/>
                <w:highlight w:val="yellow"/>
              </w:rPr>
            </w:pPr>
            <w:r w:rsidRPr="4682C19C">
              <w:rPr>
                <w:rFonts w:ascii="Calibri" w:hAnsi="Calibri" w:cs="Arial"/>
                <w:b/>
                <w:bCs/>
                <w:color w:val="FF0000"/>
                <w:highlight w:val="yellow"/>
              </w:rPr>
              <w:t xml:space="preserve">RAPPEL DE LA REFERENCE MENTIONNEE DANS LA FICHE ANNEXE 2 </w:t>
            </w:r>
            <w:r w:rsidRPr="4682C19C">
              <w:rPr>
                <w:rFonts w:ascii="Calibri" w:hAnsi="Calibri" w:cs="Arial"/>
                <w:b/>
                <w:bCs/>
                <w:highlight w:val="yellow"/>
              </w:rPr>
              <w:t>de l’entreprise (</w:t>
            </w:r>
            <w:r>
              <w:rPr>
                <w:rFonts w:ascii="Calibri" w:hAnsi="Calibri" w:cs="Arial"/>
                <w:b/>
                <w:bCs/>
                <w:highlight w:val="yellow"/>
              </w:rPr>
              <w:t>et/ou</w:t>
            </w:r>
            <w:r w:rsidRPr="4682C19C">
              <w:rPr>
                <w:rFonts w:ascii="Calibri" w:hAnsi="Calibri" w:cs="Arial"/>
                <w:b/>
                <w:bCs/>
                <w:highlight w:val="yellow"/>
              </w:rPr>
              <w:t xml:space="preserve"> d’une des entreprises) portant la compétence architecture</w:t>
            </w:r>
          </w:p>
        </w:tc>
      </w:tr>
      <w:tr w:rsidR="00DD16BA" w:rsidRPr="00DC4256" w14:paraId="0E92AA0A" w14:textId="77777777" w:rsidTr="00591297">
        <w:trPr>
          <w:cantSplit/>
        </w:trPr>
        <w:tc>
          <w:tcPr>
            <w:tcW w:w="7867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9EBB027" w14:textId="77777777" w:rsidR="00DD16BA" w:rsidRPr="00897DB9" w:rsidRDefault="00DD16BA" w:rsidP="00591297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Désignation de l’opération – adresse :</w:t>
            </w: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14:paraId="61D1C12D" w14:textId="77777777" w:rsidR="00DD16BA" w:rsidRPr="00897DB9" w:rsidRDefault="00DD16BA" w:rsidP="00591297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Désignation Maître d’ouvrage :</w:t>
            </w:r>
          </w:p>
          <w:p w14:paraId="46ECC2AC" w14:textId="77777777" w:rsidR="00DD16BA" w:rsidRPr="00897DB9" w:rsidRDefault="00DD16BA" w:rsidP="00591297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3F52CD6" w14:textId="77777777" w:rsidR="00DD16BA" w:rsidRPr="00897DB9" w:rsidRDefault="00DD16BA" w:rsidP="00591297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Observations / description</w:t>
            </w:r>
          </w:p>
          <w:p w14:paraId="6FC5B3E1" w14:textId="77777777" w:rsidR="00DD16BA" w:rsidRPr="00DC4256" w:rsidRDefault="00DD16BA" w:rsidP="00591297">
            <w:pPr>
              <w:jc w:val="left"/>
              <w:rPr>
                <w:rFonts w:ascii="Calibri" w:hAnsi="Calibri"/>
                <w:b/>
                <w:sz w:val="32"/>
              </w:rPr>
            </w:pPr>
            <w:r w:rsidRPr="0078343B">
              <w:rPr>
                <w:rFonts w:ascii="Calibri" w:hAnsi="Calibri" w:cs="Arial"/>
                <w:i/>
                <w:sz w:val="18"/>
                <w:highlight w:val="yellow"/>
              </w:rPr>
              <w:t xml:space="preserve">Indiquer si la référence est commune avec un autre </w:t>
            </w:r>
            <w:r>
              <w:rPr>
                <w:rFonts w:ascii="Calibri" w:hAnsi="Calibri" w:cs="Arial"/>
                <w:i/>
                <w:sz w:val="18"/>
                <w:highlight w:val="yellow"/>
              </w:rPr>
              <w:t xml:space="preserve">membre </w:t>
            </w:r>
            <w:r w:rsidRPr="0078343B">
              <w:rPr>
                <w:rFonts w:ascii="Calibri" w:hAnsi="Calibri" w:cs="Arial"/>
                <w:i/>
                <w:sz w:val="18"/>
                <w:highlight w:val="yellow"/>
              </w:rPr>
              <w:t>du groupement</w:t>
            </w:r>
          </w:p>
        </w:tc>
      </w:tr>
      <w:tr w:rsidR="00DD16BA" w:rsidRPr="00DC4256" w14:paraId="6CFAC078" w14:textId="77777777" w:rsidTr="00591297">
        <w:trPr>
          <w:cantSplit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2B91F94E" w14:textId="77777777" w:rsidR="00DD16BA" w:rsidRPr="00897DB9" w:rsidRDefault="00DD16BA" w:rsidP="00591297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Surface D.O. m2</w:t>
            </w:r>
          </w:p>
        </w:tc>
        <w:tc>
          <w:tcPr>
            <w:tcW w:w="31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15FD9B" w14:textId="77777777" w:rsidR="00DD16BA" w:rsidRPr="00897DB9" w:rsidRDefault="00DD16BA" w:rsidP="00591297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 xml:space="preserve">Montant </w:t>
            </w:r>
          </w:p>
          <w:p w14:paraId="58AED5BC" w14:textId="77777777" w:rsidR="00DD16BA" w:rsidRPr="00897DB9" w:rsidRDefault="00DD16BA" w:rsidP="00591297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M€. H.T.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64A7080" w14:textId="77777777" w:rsidR="00DD16BA" w:rsidRPr="00897DB9" w:rsidRDefault="00DD16BA" w:rsidP="00591297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Année(s) de livraison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CACB39" w14:textId="77777777" w:rsidR="00DD16BA" w:rsidRPr="00897DB9" w:rsidRDefault="00DD16BA" w:rsidP="00591297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Avancement à ce jour</w:t>
            </w: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6EE312AF" w14:textId="77777777" w:rsidR="00DD16BA" w:rsidRPr="00897DB9" w:rsidRDefault="00DD16BA" w:rsidP="00591297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Désignation mandataire équipe</w:t>
            </w:r>
          </w:p>
        </w:tc>
        <w:tc>
          <w:tcPr>
            <w:tcW w:w="617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850C0A2" w14:textId="77777777" w:rsidR="00DD16BA" w:rsidRPr="00DC4256" w:rsidRDefault="00DD16BA" w:rsidP="00591297">
            <w:pPr>
              <w:rPr>
                <w:rFonts w:ascii="Calibri" w:hAnsi="Calibri" w:cs="Arial"/>
                <w:i/>
                <w:sz w:val="16"/>
              </w:rPr>
            </w:pPr>
          </w:p>
        </w:tc>
      </w:tr>
      <w:tr w:rsidR="00DD16BA" w:rsidRPr="00DC4256" w14:paraId="59A52623" w14:textId="77777777" w:rsidTr="00591297">
        <w:trPr>
          <w:cantSplit/>
          <w:trHeight w:val="647"/>
        </w:trPr>
        <w:tc>
          <w:tcPr>
            <w:tcW w:w="15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AB6AF95" w14:textId="77777777" w:rsidR="00DD16BA" w:rsidRPr="00DC4256" w:rsidRDefault="00DD16BA" w:rsidP="00591297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D7AC7DC" w14:textId="77777777" w:rsidR="00DD16BA" w:rsidRPr="00DC4256" w:rsidRDefault="00DD16BA" w:rsidP="00591297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A522FDE" w14:textId="77777777" w:rsidR="00DD16BA" w:rsidRPr="00DC4256" w:rsidRDefault="00DD16BA" w:rsidP="00591297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E0335AE" w14:textId="77777777" w:rsidR="00DD16BA" w:rsidRPr="00DC4256" w:rsidRDefault="00DD16BA" w:rsidP="00591297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0C2F52D8" w14:textId="77777777" w:rsidR="00DD16BA" w:rsidRPr="00DC4256" w:rsidRDefault="00DD16BA" w:rsidP="00591297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E89DB0C" w14:textId="77777777" w:rsidR="00DD16BA" w:rsidRPr="00DC4256" w:rsidRDefault="00DD16BA" w:rsidP="00591297">
            <w:pPr>
              <w:spacing w:before="40" w:after="40"/>
              <w:rPr>
                <w:rFonts w:ascii="Calibri" w:hAnsi="Calibri" w:cs="Arial"/>
              </w:rPr>
            </w:pPr>
          </w:p>
        </w:tc>
      </w:tr>
    </w:tbl>
    <w:p w14:paraId="2FB4F132" w14:textId="77777777" w:rsidR="00DD16BA" w:rsidRDefault="00DD16BA" w:rsidP="00DD16BA">
      <w:pPr>
        <w:spacing w:after="60"/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070E448" wp14:editId="15F2845D">
                <wp:simplePos x="0" y="0"/>
                <wp:positionH relativeFrom="margin">
                  <wp:align>left</wp:align>
                </wp:positionH>
                <wp:positionV relativeFrom="paragraph">
                  <wp:posOffset>115422</wp:posOffset>
                </wp:positionV>
                <wp:extent cx="13471452" cy="6283842"/>
                <wp:effectExtent l="0" t="0" r="16510" b="222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71452" cy="628384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DBC001" w14:textId="77777777" w:rsidR="00DD16BA" w:rsidRPr="00FF255D" w:rsidRDefault="00DD16BA" w:rsidP="00DD16BA">
                            <w:pPr>
                              <w:jc w:val="center"/>
                            </w:pPr>
                            <w:r w:rsidRPr="00FF255D">
                              <w:t>REPRESENTATION VI</w:t>
                            </w:r>
                            <w:r>
                              <w:t>S</w:t>
                            </w:r>
                            <w:r w:rsidRPr="00FF255D">
                              <w:t>UELLES ET GRAPHIQUES (maximum 5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70E448" id="_x0000_s1029" style="position:absolute;left:0;text-align:left;margin-left:0;margin-top:9.1pt;width:1060.75pt;height:494.8pt;z-index:2516715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" fillcolor="white [3201]" strokecolor="black [3200]" strokeweight="1pt">
                <v:textbox>
                  <w:txbxContent>
                    <w:p w14:paraId="5DDBC001" w14:textId="77777777" w:rsidR="00DD16BA" w:rsidRPr="00FF255D" w:rsidRDefault="00DD16BA" w:rsidP="00DD16BA">
                      <w:pPr>
                        <w:jc w:val="center"/>
                      </w:pPr>
                      <w:r w:rsidRPr="00FF255D">
                        <w:t>REPRESENTATION VI</w:t>
                      </w:r>
                      <w:r>
                        <w:t>S</w:t>
                      </w:r>
                      <w:r w:rsidRPr="00FF255D">
                        <w:t>UELLES ET GRAPHIQUES (maximum 5</w:t>
                      </w:r>
                      <w:r>
                        <w:t>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B95D4E5" w14:textId="77777777" w:rsidR="00DD16BA" w:rsidRPr="00FF255D" w:rsidRDefault="00DD16BA" w:rsidP="00DD16BA">
      <w:pPr>
        <w:rPr>
          <w:rFonts w:ascii="Calibri" w:hAnsi="Calibri"/>
        </w:rPr>
      </w:pPr>
    </w:p>
    <w:p w14:paraId="4E1524D7" w14:textId="77777777" w:rsidR="00DD16BA" w:rsidRPr="00FF255D" w:rsidRDefault="00DD16BA" w:rsidP="00DD16BA">
      <w:pPr>
        <w:rPr>
          <w:rFonts w:ascii="Calibri" w:hAnsi="Calibri"/>
        </w:rPr>
      </w:pPr>
    </w:p>
    <w:p w14:paraId="1C33292B" w14:textId="77777777" w:rsidR="00DD16BA" w:rsidRPr="00FF255D" w:rsidRDefault="00DD16BA" w:rsidP="00DD16BA">
      <w:pPr>
        <w:rPr>
          <w:rFonts w:ascii="Calibri" w:hAnsi="Calibri"/>
        </w:rPr>
      </w:pPr>
    </w:p>
    <w:p w14:paraId="71BF2106" w14:textId="77777777" w:rsidR="00DD16BA" w:rsidRPr="00FF255D" w:rsidRDefault="00DD16BA" w:rsidP="00DD16BA">
      <w:pPr>
        <w:rPr>
          <w:rFonts w:ascii="Calibri" w:hAnsi="Calibri"/>
        </w:rPr>
      </w:pPr>
    </w:p>
    <w:p w14:paraId="4C62CB2E" w14:textId="77777777" w:rsidR="00DD16BA" w:rsidRPr="00FF255D" w:rsidRDefault="00DD16BA" w:rsidP="00DD16BA">
      <w:pPr>
        <w:rPr>
          <w:rFonts w:ascii="Calibri" w:hAnsi="Calibri"/>
        </w:rPr>
      </w:pPr>
    </w:p>
    <w:p w14:paraId="0519820D" w14:textId="77777777" w:rsidR="00DD16BA" w:rsidRPr="00FF255D" w:rsidRDefault="00DD16BA" w:rsidP="00DD16BA">
      <w:pPr>
        <w:rPr>
          <w:rFonts w:ascii="Calibri" w:hAnsi="Calibri"/>
        </w:rPr>
      </w:pPr>
    </w:p>
    <w:p w14:paraId="3E9ED423" w14:textId="77777777" w:rsidR="00DD16BA" w:rsidRPr="00FF255D" w:rsidRDefault="00DD16BA" w:rsidP="00DD16BA">
      <w:pPr>
        <w:rPr>
          <w:rFonts w:ascii="Calibri" w:hAnsi="Calibri"/>
        </w:rPr>
      </w:pPr>
    </w:p>
    <w:p w14:paraId="6E3D0B05" w14:textId="77777777" w:rsidR="00DD16BA" w:rsidRPr="00FF255D" w:rsidRDefault="00DD16BA" w:rsidP="00DD16BA">
      <w:pPr>
        <w:rPr>
          <w:rFonts w:ascii="Calibri" w:hAnsi="Calibri"/>
        </w:rPr>
      </w:pPr>
    </w:p>
    <w:p w14:paraId="36DCA385" w14:textId="77777777" w:rsidR="00DD16BA" w:rsidRPr="00FF255D" w:rsidRDefault="00DD16BA" w:rsidP="00DD16BA">
      <w:pPr>
        <w:rPr>
          <w:rFonts w:ascii="Calibri" w:hAnsi="Calibri"/>
        </w:rPr>
      </w:pPr>
    </w:p>
    <w:p w14:paraId="497A03F3" w14:textId="77777777" w:rsidR="00DD16BA" w:rsidRPr="00FF255D" w:rsidRDefault="00DD16BA" w:rsidP="00DD16BA">
      <w:pPr>
        <w:rPr>
          <w:rFonts w:ascii="Calibri" w:hAnsi="Calibri"/>
        </w:rPr>
      </w:pPr>
    </w:p>
    <w:p w14:paraId="68F66AED" w14:textId="77777777" w:rsidR="00DD16BA" w:rsidRPr="00FF255D" w:rsidRDefault="00DD16BA" w:rsidP="00DD16BA">
      <w:pPr>
        <w:rPr>
          <w:rFonts w:ascii="Calibri" w:hAnsi="Calibri"/>
        </w:rPr>
      </w:pPr>
    </w:p>
    <w:p w14:paraId="6BAEE901" w14:textId="77777777" w:rsidR="00897DB9" w:rsidRPr="00FF255D" w:rsidRDefault="00897DB9" w:rsidP="00897DB9">
      <w:pPr>
        <w:rPr>
          <w:rFonts w:ascii="Calibri" w:hAnsi="Calibri"/>
        </w:rPr>
      </w:pPr>
    </w:p>
    <w:p w14:paraId="302DCAE4" w14:textId="77777777" w:rsidR="00897DB9" w:rsidRPr="00FF255D" w:rsidRDefault="00897DB9" w:rsidP="00897DB9">
      <w:pPr>
        <w:rPr>
          <w:rFonts w:ascii="Calibri" w:hAnsi="Calibri"/>
        </w:rPr>
      </w:pPr>
    </w:p>
    <w:p w14:paraId="67CD6CA9" w14:textId="77777777" w:rsidR="00897DB9" w:rsidRPr="00FF255D" w:rsidRDefault="00897DB9" w:rsidP="00897DB9">
      <w:pPr>
        <w:rPr>
          <w:rFonts w:ascii="Calibri" w:hAnsi="Calibri"/>
        </w:rPr>
      </w:pPr>
    </w:p>
    <w:p w14:paraId="4ECE7572" w14:textId="77777777" w:rsidR="00897DB9" w:rsidRPr="00FF255D" w:rsidRDefault="00897DB9" w:rsidP="00897DB9">
      <w:pPr>
        <w:rPr>
          <w:rFonts w:ascii="Calibri" w:hAnsi="Calibri"/>
        </w:rPr>
      </w:pPr>
    </w:p>
    <w:p w14:paraId="617C7F63" w14:textId="77777777" w:rsidR="00897DB9" w:rsidRPr="00FF255D" w:rsidRDefault="00897DB9" w:rsidP="00897DB9">
      <w:pPr>
        <w:rPr>
          <w:rFonts w:ascii="Calibri" w:hAnsi="Calibri"/>
        </w:rPr>
      </w:pPr>
    </w:p>
    <w:p w14:paraId="002FE52A" w14:textId="77777777" w:rsidR="00897DB9" w:rsidRPr="00FF255D" w:rsidRDefault="00897DB9" w:rsidP="00897DB9">
      <w:pPr>
        <w:rPr>
          <w:rFonts w:ascii="Calibri" w:hAnsi="Calibri"/>
        </w:rPr>
      </w:pPr>
    </w:p>
    <w:p w14:paraId="48773AD3" w14:textId="77777777" w:rsidR="00897DB9" w:rsidRPr="00FF255D" w:rsidRDefault="00897DB9" w:rsidP="00897DB9">
      <w:pPr>
        <w:rPr>
          <w:rFonts w:ascii="Calibri" w:hAnsi="Calibri"/>
        </w:rPr>
      </w:pPr>
    </w:p>
    <w:p w14:paraId="21187DD5" w14:textId="77777777" w:rsidR="00897DB9" w:rsidRPr="00FF255D" w:rsidRDefault="00897DB9" w:rsidP="00897DB9">
      <w:pPr>
        <w:rPr>
          <w:rFonts w:ascii="Calibri" w:hAnsi="Calibri"/>
        </w:rPr>
      </w:pPr>
    </w:p>
    <w:p w14:paraId="43A019B0" w14:textId="77777777" w:rsidR="00897DB9" w:rsidRPr="00FF255D" w:rsidRDefault="00897DB9" w:rsidP="00897DB9">
      <w:pPr>
        <w:rPr>
          <w:rFonts w:ascii="Calibri" w:hAnsi="Calibri"/>
        </w:rPr>
      </w:pPr>
    </w:p>
    <w:p w14:paraId="70064F73" w14:textId="77777777" w:rsidR="00897DB9" w:rsidRPr="00FF255D" w:rsidRDefault="00897DB9" w:rsidP="00897DB9">
      <w:pPr>
        <w:rPr>
          <w:rFonts w:ascii="Calibri" w:hAnsi="Calibri"/>
        </w:rPr>
      </w:pPr>
    </w:p>
    <w:p w14:paraId="3D22D8CD" w14:textId="77777777" w:rsidR="00897DB9" w:rsidRPr="00FF255D" w:rsidRDefault="00897DB9" w:rsidP="00897DB9">
      <w:pPr>
        <w:rPr>
          <w:rFonts w:ascii="Calibri" w:hAnsi="Calibri"/>
        </w:rPr>
      </w:pPr>
    </w:p>
    <w:p w14:paraId="7CE40B35" w14:textId="77777777" w:rsidR="00897DB9" w:rsidRPr="00FF255D" w:rsidRDefault="00897DB9" w:rsidP="00897DB9">
      <w:pPr>
        <w:rPr>
          <w:rFonts w:ascii="Calibri" w:hAnsi="Calibri"/>
        </w:rPr>
      </w:pPr>
    </w:p>
    <w:p w14:paraId="538EEF2E" w14:textId="77777777" w:rsidR="00897DB9" w:rsidRPr="00FF255D" w:rsidRDefault="00897DB9" w:rsidP="00897DB9">
      <w:pPr>
        <w:rPr>
          <w:rFonts w:ascii="Calibri" w:hAnsi="Calibri"/>
        </w:rPr>
      </w:pPr>
    </w:p>
    <w:p w14:paraId="2D7AAC87" w14:textId="77777777" w:rsidR="00897DB9" w:rsidRPr="00FF255D" w:rsidRDefault="00897DB9" w:rsidP="00897DB9">
      <w:pPr>
        <w:rPr>
          <w:rFonts w:ascii="Calibri" w:hAnsi="Calibri"/>
        </w:rPr>
      </w:pPr>
    </w:p>
    <w:p w14:paraId="56397156" w14:textId="77777777" w:rsidR="00897DB9" w:rsidRPr="00FF255D" w:rsidRDefault="00897DB9" w:rsidP="00897DB9">
      <w:pPr>
        <w:rPr>
          <w:rFonts w:ascii="Calibri" w:hAnsi="Calibri"/>
        </w:rPr>
      </w:pPr>
    </w:p>
    <w:p w14:paraId="74BDD637" w14:textId="77777777" w:rsidR="00897DB9" w:rsidRPr="00FF255D" w:rsidRDefault="00897DB9" w:rsidP="00897DB9">
      <w:pPr>
        <w:rPr>
          <w:rFonts w:ascii="Calibri" w:hAnsi="Calibri"/>
        </w:rPr>
      </w:pPr>
    </w:p>
    <w:p w14:paraId="31D0045A" w14:textId="77777777" w:rsidR="00897DB9" w:rsidRPr="00FF255D" w:rsidRDefault="00897DB9" w:rsidP="00897DB9">
      <w:pPr>
        <w:rPr>
          <w:rFonts w:ascii="Calibri" w:hAnsi="Calibri"/>
        </w:rPr>
      </w:pPr>
    </w:p>
    <w:p w14:paraId="1443BAA7" w14:textId="77777777" w:rsidR="00897DB9" w:rsidRPr="00FF255D" w:rsidRDefault="00897DB9" w:rsidP="00897DB9">
      <w:pPr>
        <w:rPr>
          <w:rFonts w:ascii="Calibri" w:hAnsi="Calibri"/>
        </w:rPr>
      </w:pPr>
    </w:p>
    <w:p w14:paraId="055C56DD" w14:textId="77777777" w:rsidR="00897DB9" w:rsidRPr="00FF255D" w:rsidRDefault="00897DB9" w:rsidP="00897DB9">
      <w:pPr>
        <w:rPr>
          <w:rFonts w:ascii="Calibri" w:hAnsi="Calibri"/>
        </w:rPr>
      </w:pPr>
    </w:p>
    <w:p w14:paraId="427D069F" w14:textId="77777777" w:rsidR="00897DB9" w:rsidRPr="00FF255D" w:rsidRDefault="00897DB9" w:rsidP="00897DB9">
      <w:pPr>
        <w:rPr>
          <w:rFonts w:ascii="Calibri" w:hAnsi="Calibri"/>
        </w:rPr>
      </w:pPr>
    </w:p>
    <w:p w14:paraId="5173CD4A" w14:textId="77777777" w:rsidR="00897DB9" w:rsidRPr="00FF255D" w:rsidRDefault="00897DB9" w:rsidP="00897DB9">
      <w:pPr>
        <w:rPr>
          <w:rFonts w:ascii="Calibri" w:hAnsi="Calibri"/>
        </w:rPr>
      </w:pPr>
    </w:p>
    <w:p w14:paraId="62976D51" w14:textId="77777777" w:rsidR="00897DB9" w:rsidRPr="00FF255D" w:rsidRDefault="00897DB9" w:rsidP="00897DB9">
      <w:pPr>
        <w:rPr>
          <w:rFonts w:ascii="Calibri" w:hAnsi="Calibri"/>
        </w:rPr>
      </w:pPr>
    </w:p>
    <w:p w14:paraId="6649A9AB" w14:textId="77777777" w:rsidR="00897DB9" w:rsidRDefault="00897DB9" w:rsidP="00897DB9">
      <w:pPr>
        <w:rPr>
          <w:rFonts w:ascii="Calibri" w:hAnsi="Calibri"/>
        </w:rPr>
      </w:pPr>
    </w:p>
    <w:p w14:paraId="32FEFEE1" w14:textId="77777777" w:rsidR="00897DB9" w:rsidRDefault="00897DB9" w:rsidP="00897DB9">
      <w:pPr>
        <w:tabs>
          <w:tab w:val="left" w:pos="14668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70EC85AA" w14:textId="77777777" w:rsidR="00FF255D" w:rsidRPr="00FF255D" w:rsidRDefault="00FF255D" w:rsidP="00FF255D">
      <w:pPr>
        <w:rPr>
          <w:rFonts w:ascii="Calibri" w:hAnsi="Calibri"/>
        </w:rPr>
      </w:pPr>
    </w:p>
    <w:p w14:paraId="3CD0AFE9" w14:textId="77777777" w:rsidR="00FF255D" w:rsidRPr="00FF255D" w:rsidRDefault="00FF255D" w:rsidP="00FF255D">
      <w:pPr>
        <w:rPr>
          <w:rFonts w:ascii="Calibri" w:hAnsi="Calibri"/>
        </w:rPr>
      </w:pPr>
    </w:p>
    <w:p w14:paraId="2CF95FE1" w14:textId="77777777" w:rsidR="00FF255D" w:rsidRPr="00FF255D" w:rsidRDefault="00FF255D" w:rsidP="00FF255D">
      <w:pPr>
        <w:rPr>
          <w:rFonts w:ascii="Calibri" w:hAnsi="Calibri"/>
        </w:rPr>
      </w:pPr>
    </w:p>
    <w:p w14:paraId="75DFF33B" w14:textId="77777777" w:rsidR="00FF255D" w:rsidRPr="00FF255D" w:rsidRDefault="00FF255D" w:rsidP="00FF255D">
      <w:pPr>
        <w:rPr>
          <w:rFonts w:ascii="Calibri" w:hAnsi="Calibri"/>
        </w:rPr>
      </w:pPr>
    </w:p>
    <w:p w14:paraId="2B831CFD" w14:textId="10C79B52" w:rsidR="00BA42B8" w:rsidRDefault="00BA42B8">
      <w:pPr>
        <w:spacing w:before="0"/>
        <w:jc w:val="left"/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617B5A9F" w14:textId="77777777" w:rsidR="00BA42B8" w:rsidRPr="00E8784C" w:rsidRDefault="00BA42B8" w:rsidP="00BA42B8">
      <w:pPr>
        <w:rPr>
          <w:rFonts w:ascii="Calibri" w:hAnsi="Calibri" w:cs="Arial"/>
          <w:sz w:val="6"/>
        </w:rPr>
      </w:pPr>
    </w:p>
    <w:tbl>
      <w:tblPr>
        <w:tblW w:w="211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3"/>
        <w:gridCol w:w="3147"/>
        <w:gridCol w:w="1573"/>
        <w:gridCol w:w="1574"/>
        <w:gridCol w:w="7151"/>
        <w:gridCol w:w="6173"/>
      </w:tblGrid>
      <w:tr w:rsidR="00DD16BA" w:rsidRPr="00DC4256" w14:paraId="4E1E104B" w14:textId="77777777" w:rsidTr="00591297">
        <w:trPr>
          <w:cantSplit/>
        </w:trPr>
        <w:tc>
          <w:tcPr>
            <w:tcW w:w="21191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05C405D" w14:textId="77777777" w:rsidR="00DD16BA" w:rsidRPr="00FF255D" w:rsidRDefault="00DD16BA" w:rsidP="00591297">
            <w:pPr>
              <w:rPr>
                <w:rFonts w:ascii="Calibri" w:hAnsi="Calibri" w:cs="Arial"/>
                <w:highlight w:val="yellow"/>
              </w:rPr>
            </w:pPr>
            <w:r w:rsidRPr="4682C19C">
              <w:rPr>
                <w:rFonts w:ascii="Calibri" w:hAnsi="Calibri" w:cs="Arial"/>
                <w:b/>
                <w:bCs/>
                <w:color w:val="FF0000"/>
                <w:highlight w:val="yellow"/>
              </w:rPr>
              <w:t xml:space="preserve">RAPPEL DE LA REFERENCE MENTIONNEE DANS LA FICHE ANNEXE 2 </w:t>
            </w:r>
            <w:r w:rsidRPr="4682C19C">
              <w:rPr>
                <w:rFonts w:ascii="Calibri" w:hAnsi="Calibri" w:cs="Arial"/>
                <w:b/>
                <w:bCs/>
                <w:highlight w:val="yellow"/>
              </w:rPr>
              <w:t>de l’entreprise (</w:t>
            </w:r>
            <w:r>
              <w:rPr>
                <w:rFonts w:ascii="Calibri" w:hAnsi="Calibri" w:cs="Arial"/>
                <w:b/>
                <w:bCs/>
                <w:highlight w:val="yellow"/>
              </w:rPr>
              <w:t>et/ou</w:t>
            </w:r>
            <w:r w:rsidRPr="4682C19C">
              <w:rPr>
                <w:rFonts w:ascii="Calibri" w:hAnsi="Calibri" w:cs="Arial"/>
                <w:b/>
                <w:bCs/>
                <w:highlight w:val="yellow"/>
              </w:rPr>
              <w:t xml:space="preserve"> d’une des entreprises) portant la compétence architecture</w:t>
            </w:r>
          </w:p>
        </w:tc>
      </w:tr>
      <w:tr w:rsidR="00DD16BA" w:rsidRPr="00DC4256" w14:paraId="73C9D0E9" w14:textId="77777777" w:rsidTr="00591297">
        <w:trPr>
          <w:cantSplit/>
        </w:trPr>
        <w:tc>
          <w:tcPr>
            <w:tcW w:w="7867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263E549" w14:textId="77777777" w:rsidR="00DD16BA" w:rsidRPr="00897DB9" w:rsidRDefault="00DD16BA" w:rsidP="00591297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Désignation de l’opération – adresse :</w:t>
            </w: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14:paraId="7D600BC4" w14:textId="77777777" w:rsidR="00DD16BA" w:rsidRPr="00897DB9" w:rsidRDefault="00DD16BA" w:rsidP="00591297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Désignation Maître d’ouvrage :</w:t>
            </w:r>
          </w:p>
          <w:p w14:paraId="68B04DEB" w14:textId="77777777" w:rsidR="00DD16BA" w:rsidRPr="00897DB9" w:rsidRDefault="00DD16BA" w:rsidP="00591297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EAA29FB" w14:textId="77777777" w:rsidR="00DD16BA" w:rsidRPr="00897DB9" w:rsidRDefault="00DD16BA" w:rsidP="00591297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Observations / description</w:t>
            </w:r>
          </w:p>
          <w:p w14:paraId="71195474" w14:textId="77777777" w:rsidR="00DD16BA" w:rsidRPr="00DC4256" w:rsidRDefault="00DD16BA" w:rsidP="00591297">
            <w:pPr>
              <w:jc w:val="left"/>
              <w:rPr>
                <w:rFonts w:ascii="Calibri" w:hAnsi="Calibri"/>
                <w:b/>
                <w:sz w:val="32"/>
              </w:rPr>
            </w:pPr>
            <w:r w:rsidRPr="0078343B">
              <w:rPr>
                <w:rFonts w:ascii="Calibri" w:hAnsi="Calibri" w:cs="Arial"/>
                <w:i/>
                <w:sz w:val="18"/>
                <w:highlight w:val="yellow"/>
              </w:rPr>
              <w:t xml:space="preserve">Indiquer si la référence est commune avec un autre </w:t>
            </w:r>
            <w:r>
              <w:rPr>
                <w:rFonts w:ascii="Calibri" w:hAnsi="Calibri" w:cs="Arial"/>
                <w:i/>
                <w:sz w:val="18"/>
                <w:highlight w:val="yellow"/>
              </w:rPr>
              <w:t xml:space="preserve">membre </w:t>
            </w:r>
            <w:r w:rsidRPr="0078343B">
              <w:rPr>
                <w:rFonts w:ascii="Calibri" w:hAnsi="Calibri" w:cs="Arial"/>
                <w:i/>
                <w:sz w:val="18"/>
                <w:highlight w:val="yellow"/>
              </w:rPr>
              <w:t>du groupement</w:t>
            </w:r>
          </w:p>
        </w:tc>
      </w:tr>
      <w:tr w:rsidR="00DD16BA" w:rsidRPr="00DC4256" w14:paraId="655294AA" w14:textId="77777777" w:rsidTr="00591297">
        <w:trPr>
          <w:cantSplit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206074B4" w14:textId="77777777" w:rsidR="00DD16BA" w:rsidRPr="00897DB9" w:rsidRDefault="00DD16BA" w:rsidP="00591297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Surface D.O. m2</w:t>
            </w:r>
          </w:p>
        </w:tc>
        <w:tc>
          <w:tcPr>
            <w:tcW w:w="31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F69F32F" w14:textId="77777777" w:rsidR="00DD16BA" w:rsidRPr="00897DB9" w:rsidRDefault="00DD16BA" w:rsidP="00591297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 xml:space="preserve">Montant </w:t>
            </w:r>
          </w:p>
          <w:p w14:paraId="0EA32B18" w14:textId="77777777" w:rsidR="00DD16BA" w:rsidRPr="00897DB9" w:rsidRDefault="00DD16BA" w:rsidP="00591297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M€. H.T.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B8E31B" w14:textId="77777777" w:rsidR="00DD16BA" w:rsidRPr="00897DB9" w:rsidRDefault="00DD16BA" w:rsidP="00591297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Année(s) de livraison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ED3CCD" w14:textId="77777777" w:rsidR="00DD16BA" w:rsidRPr="00897DB9" w:rsidRDefault="00DD16BA" w:rsidP="00591297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Avancement à ce jour</w:t>
            </w: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1F4274F1" w14:textId="77777777" w:rsidR="00DD16BA" w:rsidRPr="00897DB9" w:rsidRDefault="00DD16BA" w:rsidP="00591297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Désignation mandataire équipe</w:t>
            </w:r>
          </w:p>
        </w:tc>
        <w:tc>
          <w:tcPr>
            <w:tcW w:w="617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38D0DAD" w14:textId="77777777" w:rsidR="00DD16BA" w:rsidRPr="00DC4256" w:rsidRDefault="00DD16BA" w:rsidP="00591297">
            <w:pPr>
              <w:rPr>
                <w:rFonts w:ascii="Calibri" w:hAnsi="Calibri" w:cs="Arial"/>
                <w:i/>
                <w:sz w:val="16"/>
              </w:rPr>
            </w:pPr>
          </w:p>
        </w:tc>
      </w:tr>
      <w:tr w:rsidR="00DD16BA" w:rsidRPr="00DC4256" w14:paraId="40411950" w14:textId="77777777" w:rsidTr="00591297">
        <w:trPr>
          <w:cantSplit/>
          <w:trHeight w:val="647"/>
        </w:trPr>
        <w:tc>
          <w:tcPr>
            <w:tcW w:w="15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C1E3066" w14:textId="77777777" w:rsidR="00DD16BA" w:rsidRPr="00DC4256" w:rsidRDefault="00DD16BA" w:rsidP="00591297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D338F73" w14:textId="77777777" w:rsidR="00DD16BA" w:rsidRPr="00DC4256" w:rsidRDefault="00DD16BA" w:rsidP="00591297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E12F2D0" w14:textId="77777777" w:rsidR="00DD16BA" w:rsidRPr="00DC4256" w:rsidRDefault="00DD16BA" w:rsidP="00591297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F9ECB5" w14:textId="77777777" w:rsidR="00DD16BA" w:rsidRPr="00DC4256" w:rsidRDefault="00DD16BA" w:rsidP="00591297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69FA98BE" w14:textId="77777777" w:rsidR="00DD16BA" w:rsidRPr="00DC4256" w:rsidRDefault="00DD16BA" w:rsidP="00591297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DC2ABAE" w14:textId="77777777" w:rsidR="00DD16BA" w:rsidRPr="00DC4256" w:rsidRDefault="00DD16BA" w:rsidP="00591297">
            <w:pPr>
              <w:spacing w:before="40" w:after="40"/>
              <w:rPr>
                <w:rFonts w:ascii="Calibri" w:hAnsi="Calibri" w:cs="Arial"/>
              </w:rPr>
            </w:pPr>
          </w:p>
        </w:tc>
      </w:tr>
    </w:tbl>
    <w:p w14:paraId="1C74E982" w14:textId="77777777" w:rsidR="00DD16BA" w:rsidRDefault="00DD16BA" w:rsidP="00DD16BA">
      <w:pPr>
        <w:spacing w:after="60"/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F2F1207" wp14:editId="6BD36464">
                <wp:simplePos x="0" y="0"/>
                <wp:positionH relativeFrom="margin">
                  <wp:align>left</wp:align>
                </wp:positionH>
                <wp:positionV relativeFrom="paragraph">
                  <wp:posOffset>115422</wp:posOffset>
                </wp:positionV>
                <wp:extent cx="13471452" cy="6283842"/>
                <wp:effectExtent l="0" t="0" r="16510" b="22225"/>
                <wp:wrapNone/>
                <wp:docPr id="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71452" cy="628384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2FE6C7" w14:textId="77777777" w:rsidR="00DD16BA" w:rsidRPr="00FF255D" w:rsidRDefault="00DD16BA" w:rsidP="00DD16BA">
                            <w:pPr>
                              <w:jc w:val="center"/>
                            </w:pPr>
                            <w:r w:rsidRPr="00FF255D">
                              <w:t>REPRESENTATION VI</w:t>
                            </w:r>
                            <w:r>
                              <w:t>S</w:t>
                            </w:r>
                            <w:r w:rsidRPr="00FF255D">
                              <w:t>UELLES ET GRAPHIQUES (maximum 5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2F1207" id="_x0000_s1030" style="position:absolute;left:0;text-align:left;margin-left:0;margin-top:9.1pt;width:1060.75pt;height:494.8pt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" fillcolor="white [3201]" strokecolor="black [3200]" strokeweight="1pt">
                <v:textbox>
                  <w:txbxContent>
                    <w:p w14:paraId="382FE6C7" w14:textId="77777777" w:rsidR="00DD16BA" w:rsidRPr="00FF255D" w:rsidRDefault="00DD16BA" w:rsidP="00DD16BA">
                      <w:pPr>
                        <w:jc w:val="center"/>
                      </w:pPr>
                      <w:r w:rsidRPr="00FF255D">
                        <w:t>REPRESENTATION VI</w:t>
                      </w:r>
                      <w:r>
                        <w:t>S</w:t>
                      </w:r>
                      <w:r w:rsidRPr="00FF255D">
                        <w:t>UELLES ET GRAPHIQUES (maximum 5</w:t>
                      </w:r>
                      <w:r>
                        <w:t>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C2ED2BA" w14:textId="77777777" w:rsidR="00DD16BA" w:rsidRPr="00FF255D" w:rsidRDefault="00DD16BA" w:rsidP="00DD16BA">
      <w:pPr>
        <w:rPr>
          <w:rFonts w:ascii="Calibri" w:hAnsi="Calibri"/>
        </w:rPr>
      </w:pPr>
    </w:p>
    <w:p w14:paraId="3B5713BF" w14:textId="77777777" w:rsidR="00DD16BA" w:rsidRPr="00FF255D" w:rsidRDefault="00DD16BA" w:rsidP="00DD16BA">
      <w:pPr>
        <w:rPr>
          <w:rFonts w:ascii="Calibri" w:hAnsi="Calibri"/>
        </w:rPr>
      </w:pPr>
    </w:p>
    <w:p w14:paraId="169D48A0" w14:textId="77777777" w:rsidR="00DD16BA" w:rsidRPr="00FF255D" w:rsidRDefault="00DD16BA" w:rsidP="00DD16BA">
      <w:pPr>
        <w:rPr>
          <w:rFonts w:ascii="Calibri" w:hAnsi="Calibri"/>
        </w:rPr>
      </w:pPr>
    </w:p>
    <w:p w14:paraId="2AF7EB7B" w14:textId="77777777" w:rsidR="00DD16BA" w:rsidRPr="00FF255D" w:rsidRDefault="00DD16BA" w:rsidP="00DD16BA">
      <w:pPr>
        <w:rPr>
          <w:rFonts w:ascii="Calibri" w:hAnsi="Calibri"/>
        </w:rPr>
      </w:pPr>
    </w:p>
    <w:p w14:paraId="0411A0DC" w14:textId="77777777" w:rsidR="00DD16BA" w:rsidRPr="00FF255D" w:rsidRDefault="00DD16BA" w:rsidP="00DD16BA">
      <w:pPr>
        <w:rPr>
          <w:rFonts w:ascii="Calibri" w:hAnsi="Calibri"/>
        </w:rPr>
      </w:pPr>
    </w:p>
    <w:p w14:paraId="3354BCDD" w14:textId="77777777" w:rsidR="00DD16BA" w:rsidRPr="00FF255D" w:rsidRDefault="00DD16BA" w:rsidP="00DD16BA">
      <w:pPr>
        <w:rPr>
          <w:rFonts w:ascii="Calibri" w:hAnsi="Calibri"/>
        </w:rPr>
      </w:pPr>
    </w:p>
    <w:p w14:paraId="54DE32D1" w14:textId="77777777" w:rsidR="00DD16BA" w:rsidRPr="00FF255D" w:rsidRDefault="00DD16BA" w:rsidP="00DD16BA">
      <w:pPr>
        <w:rPr>
          <w:rFonts w:ascii="Calibri" w:hAnsi="Calibri"/>
        </w:rPr>
      </w:pPr>
    </w:p>
    <w:p w14:paraId="6B504F2B" w14:textId="77777777" w:rsidR="00DD16BA" w:rsidRPr="00FF255D" w:rsidRDefault="00DD16BA" w:rsidP="00DD16BA">
      <w:pPr>
        <w:rPr>
          <w:rFonts w:ascii="Calibri" w:hAnsi="Calibri"/>
        </w:rPr>
      </w:pPr>
    </w:p>
    <w:p w14:paraId="02FA1D42" w14:textId="77777777" w:rsidR="00DD16BA" w:rsidRPr="00FF255D" w:rsidRDefault="00DD16BA" w:rsidP="00DD16BA">
      <w:pPr>
        <w:rPr>
          <w:rFonts w:ascii="Calibri" w:hAnsi="Calibri"/>
        </w:rPr>
      </w:pPr>
    </w:p>
    <w:p w14:paraId="50413189" w14:textId="77777777" w:rsidR="00DD16BA" w:rsidRPr="00FF255D" w:rsidRDefault="00DD16BA" w:rsidP="00DD16BA">
      <w:pPr>
        <w:rPr>
          <w:rFonts w:ascii="Calibri" w:hAnsi="Calibri"/>
        </w:rPr>
      </w:pPr>
    </w:p>
    <w:p w14:paraId="70163653" w14:textId="77777777" w:rsidR="00DD16BA" w:rsidRPr="00FF255D" w:rsidRDefault="00DD16BA" w:rsidP="00DD16BA">
      <w:pPr>
        <w:rPr>
          <w:rFonts w:ascii="Calibri" w:hAnsi="Calibri"/>
        </w:rPr>
      </w:pPr>
    </w:p>
    <w:p w14:paraId="0F07340E" w14:textId="64CF2AFB" w:rsidR="00BA42B8" w:rsidRDefault="00BA42B8" w:rsidP="00BA42B8">
      <w:pPr>
        <w:spacing w:after="60"/>
        <w:rPr>
          <w:rFonts w:ascii="Calibri" w:hAnsi="Calibri"/>
        </w:rPr>
      </w:pPr>
    </w:p>
    <w:p w14:paraId="2264BF66" w14:textId="77777777" w:rsidR="00BA42B8" w:rsidRPr="00FF255D" w:rsidRDefault="00BA42B8" w:rsidP="00BA42B8">
      <w:pPr>
        <w:rPr>
          <w:rFonts w:ascii="Calibri" w:hAnsi="Calibri"/>
        </w:rPr>
      </w:pPr>
    </w:p>
    <w:p w14:paraId="0E0F7C62" w14:textId="77777777" w:rsidR="00BA42B8" w:rsidRPr="00FF255D" w:rsidRDefault="00BA42B8" w:rsidP="00BA42B8">
      <w:pPr>
        <w:rPr>
          <w:rFonts w:ascii="Calibri" w:hAnsi="Calibri"/>
        </w:rPr>
      </w:pPr>
    </w:p>
    <w:p w14:paraId="0323644B" w14:textId="77777777" w:rsidR="00BA42B8" w:rsidRPr="00FF255D" w:rsidRDefault="00BA42B8" w:rsidP="00BA42B8">
      <w:pPr>
        <w:rPr>
          <w:rFonts w:ascii="Calibri" w:hAnsi="Calibri"/>
        </w:rPr>
      </w:pPr>
    </w:p>
    <w:p w14:paraId="7FCB368F" w14:textId="77777777" w:rsidR="00BA42B8" w:rsidRPr="00FF255D" w:rsidRDefault="00BA42B8" w:rsidP="00BA42B8">
      <w:pPr>
        <w:rPr>
          <w:rFonts w:ascii="Calibri" w:hAnsi="Calibri"/>
        </w:rPr>
      </w:pPr>
    </w:p>
    <w:p w14:paraId="31F8F753" w14:textId="77777777" w:rsidR="00BA42B8" w:rsidRPr="00FF255D" w:rsidRDefault="00BA42B8" w:rsidP="00BA42B8">
      <w:pPr>
        <w:rPr>
          <w:rFonts w:ascii="Calibri" w:hAnsi="Calibri"/>
        </w:rPr>
      </w:pPr>
    </w:p>
    <w:p w14:paraId="373500CC" w14:textId="77777777" w:rsidR="00BA42B8" w:rsidRPr="00FF255D" w:rsidRDefault="00BA42B8" w:rsidP="00BA42B8">
      <w:pPr>
        <w:rPr>
          <w:rFonts w:ascii="Calibri" w:hAnsi="Calibri"/>
        </w:rPr>
      </w:pPr>
    </w:p>
    <w:p w14:paraId="076C5D31" w14:textId="77777777" w:rsidR="00BA42B8" w:rsidRPr="00FF255D" w:rsidRDefault="00BA42B8" w:rsidP="00BA42B8">
      <w:pPr>
        <w:rPr>
          <w:rFonts w:ascii="Calibri" w:hAnsi="Calibri"/>
        </w:rPr>
      </w:pPr>
    </w:p>
    <w:p w14:paraId="633FD46D" w14:textId="77777777" w:rsidR="00BA42B8" w:rsidRPr="00FF255D" w:rsidRDefault="00BA42B8" w:rsidP="00BA42B8">
      <w:pPr>
        <w:rPr>
          <w:rFonts w:ascii="Calibri" w:hAnsi="Calibri"/>
        </w:rPr>
      </w:pPr>
    </w:p>
    <w:p w14:paraId="22C53935" w14:textId="77777777" w:rsidR="00BA42B8" w:rsidRPr="00FF255D" w:rsidRDefault="00BA42B8" w:rsidP="00BA42B8">
      <w:pPr>
        <w:rPr>
          <w:rFonts w:ascii="Calibri" w:hAnsi="Calibri"/>
        </w:rPr>
      </w:pPr>
    </w:p>
    <w:p w14:paraId="03307768" w14:textId="77777777" w:rsidR="00BA42B8" w:rsidRPr="00FF255D" w:rsidRDefault="00BA42B8" w:rsidP="00BA42B8">
      <w:pPr>
        <w:rPr>
          <w:rFonts w:ascii="Calibri" w:hAnsi="Calibri"/>
        </w:rPr>
      </w:pPr>
    </w:p>
    <w:p w14:paraId="75617964" w14:textId="77777777" w:rsidR="00BA42B8" w:rsidRPr="00FF255D" w:rsidRDefault="00BA42B8" w:rsidP="00BA42B8">
      <w:pPr>
        <w:rPr>
          <w:rFonts w:ascii="Calibri" w:hAnsi="Calibri"/>
        </w:rPr>
      </w:pPr>
    </w:p>
    <w:p w14:paraId="377ADC67" w14:textId="77777777" w:rsidR="00BA42B8" w:rsidRPr="00FF255D" w:rsidRDefault="00BA42B8" w:rsidP="00BA42B8">
      <w:pPr>
        <w:rPr>
          <w:rFonts w:ascii="Calibri" w:hAnsi="Calibri"/>
        </w:rPr>
      </w:pPr>
    </w:p>
    <w:p w14:paraId="7F663B8C" w14:textId="77777777" w:rsidR="00BA42B8" w:rsidRPr="00FF255D" w:rsidRDefault="00BA42B8" w:rsidP="00BA42B8">
      <w:pPr>
        <w:rPr>
          <w:rFonts w:ascii="Calibri" w:hAnsi="Calibri"/>
        </w:rPr>
      </w:pPr>
    </w:p>
    <w:p w14:paraId="10076BCA" w14:textId="77777777" w:rsidR="00BA42B8" w:rsidRPr="00FF255D" w:rsidRDefault="00BA42B8" w:rsidP="00BA42B8">
      <w:pPr>
        <w:rPr>
          <w:rFonts w:ascii="Calibri" w:hAnsi="Calibri"/>
        </w:rPr>
      </w:pPr>
    </w:p>
    <w:p w14:paraId="07BED6AA" w14:textId="77777777" w:rsidR="00BA42B8" w:rsidRPr="00FF255D" w:rsidRDefault="00BA42B8" w:rsidP="00BA42B8">
      <w:pPr>
        <w:rPr>
          <w:rFonts w:ascii="Calibri" w:hAnsi="Calibri"/>
        </w:rPr>
      </w:pPr>
    </w:p>
    <w:p w14:paraId="3F3DE6AA" w14:textId="77777777" w:rsidR="00BA42B8" w:rsidRPr="00FF255D" w:rsidRDefault="00BA42B8" w:rsidP="00BA42B8">
      <w:pPr>
        <w:rPr>
          <w:rFonts w:ascii="Calibri" w:hAnsi="Calibri"/>
        </w:rPr>
      </w:pPr>
    </w:p>
    <w:p w14:paraId="44C6D65C" w14:textId="77777777" w:rsidR="00BA42B8" w:rsidRPr="00FF255D" w:rsidRDefault="00BA42B8" w:rsidP="00BA42B8">
      <w:pPr>
        <w:rPr>
          <w:rFonts w:ascii="Calibri" w:hAnsi="Calibri"/>
        </w:rPr>
      </w:pPr>
    </w:p>
    <w:p w14:paraId="1B1A4FA8" w14:textId="77777777" w:rsidR="00BA42B8" w:rsidRPr="00FF255D" w:rsidRDefault="00BA42B8" w:rsidP="00BA42B8">
      <w:pPr>
        <w:rPr>
          <w:rFonts w:ascii="Calibri" w:hAnsi="Calibri"/>
        </w:rPr>
      </w:pPr>
    </w:p>
    <w:p w14:paraId="5B6E9767" w14:textId="77777777" w:rsidR="00BA42B8" w:rsidRPr="00FF255D" w:rsidRDefault="00BA42B8" w:rsidP="00BA42B8">
      <w:pPr>
        <w:rPr>
          <w:rFonts w:ascii="Calibri" w:hAnsi="Calibri"/>
        </w:rPr>
      </w:pPr>
    </w:p>
    <w:p w14:paraId="3CB32D2D" w14:textId="77777777" w:rsidR="00BA42B8" w:rsidRPr="00FF255D" w:rsidRDefault="00BA42B8" w:rsidP="00BA42B8">
      <w:pPr>
        <w:rPr>
          <w:rFonts w:ascii="Calibri" w:hAnsi="Calibri"/>
        </w:rPr>
      </w:pPr>
    </w:p>
    <w:p w14:paraId="40D8DA42" w14:textId="77777777" w:rsidR="00BA42B8" w:rsidRPr="00FF255D" w:rsidRDefault="00BA42B8" w:rsidP="00BA42B8">
      <w:pPr>
        <w:rPr>
          <w:rFonts w:ascii="Calibri" w:hAnsi="Calibri"/>
        </w:rPr>
      </w:pPr>
    </w:p>
    <w:p w14:paraId="5A39F7AF" w14:textId="77777777" w:rsidR="00BA42B8" w:rsidRPr="00FF255D" w:rsidRDefault="00BA42B8" w:rsidP="00BA42B8">
      <w:pPr>
        <w:rPr>
          <w:rFonts w:ascii="Calibri" w:hAnsi="Calibri"/>
        </w:rPr>
      </w:pPr>
    </w:p>
    <w:p w14:paraId="7CDFC904" w14:textId="77777777" w:rsidR="00BA42B8" w:rsidRPr="00FF255D" w:rsidRDefault="00BA42B8" w:rsidP="00BA42B8">
      <w:pPr>
        <w:rPr>
          <w:rFonts w:ascii="Calibri" w:hAnsi="Calibri"/>
        </w:rPr>
      </w:pPr>
    </w:p>
    <w:p w14:paraId="302F937E" w14:textId="77777777" w:rsidR="00BA42B8" w:rsidRPr="00FF255D" w:rsidRDefault="00BA42B8" w:rsidP="00BA42B8">
      <w:pPr>
        <w:rPr>
          <w:rFonts w:ascii="Calibri" w:hAnsi="Calibri"/>
        </w:rPr>
      </w:pPr>
    </w:p>
    <w:p w14:paraId="26B92F0F" w14:textId="4E8EE608" w:rsidR="00BA42B8" w:rsidRPr="00FF255D" w:rsidRDefault="00BA42B8" w:rsidP="00BA42B8">
      <w:pPr>
        <w:rPr>
          <w:rFonts w:ascii="Calibri" w:hAnsi="Calibri"/>
        </w:rPr>
      </w:pPr>
    </w:p>
    <w:p w14:paraId="294F276B" w14:textId="77777777" w:rsidR="00BA42B8" w:rsidRPr="00FF255D" w:rsidRDefault="00BA42B8" w:rsidP="00BA42B8">
      <w:pPr>
        <w:rPr>
          <w:rFonts w:ascii="Calibri" w:hAnsi="Calibri"/>
        </w:rPr>
      </w:pPr>
    </w:p>
    <w:p w14:paraId="6257B61A" w14:textId="77777777" w:rsidR="00BA42B8" w:rsidRDefault="00BA42B8" w:rsidP="00FF255D">
      <w:pPr>
        <w:rPr>
          <w:rFonts w:ascii="Calibri" w:hAnsi="Calibri"/>
        </w:rPr>
      </w:pPr>
    </w:p>
    <w:sectPr w:rsidR="00BA42B8" w:rsidSect="00943D77">
      <w:headerReference w:type="default" r:id="rId10"/>
      <w:footerReference w:type="default" r:id="rId11"/>
      <w:pgSz w:w="23814" w:h="16839" w:orient="landscape" w:code="8"/>
      <w:pgMar w:top="1135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05DA29" w14:textId="77777777" w:rsidR="00ED5C83" w:rsidRDefault="00ED5C83">
      <w:r>
        <w:separator/>
      </w:r>
    </w:p>
  </w:endnote>
  <w:endnote w:type="continuationSeparator" w:id="0">
    <w:p w14:paraId="57255B4A" w14:textId="77777777" w:rsidR="00ED5C83" w:rsidRDefault="00ED5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DINOT">
    <w:altName w:val="Calibri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Times-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INOT-Black">
    <w:altName w:val="Arial Black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DINOT-Bold"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Extra Bold">
    <w:altName w:val="Calibri"/>
    <w:charset w:val="00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Gras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alatino">
    <w:altName w:val="Book Antiqua"/>
    <w:charset w:val="00"/>
    <w:family w:val="auto"/>
    <w:pitch w:val="variable"/>
    <w:sig w:usb0="03000000" w:usb1="00000000" w:usb2="00000000" w:usb3="00000000" w:csb0="00000001" w:csb1="00000000"/>
  </w:font>
  <w:font w:name="Avant Garde">
    <w:altName w:val="Century Gothi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22DDB9" w14:textId="38099B5B" w:rsidR="001606CB" w:rsidRPr="00CA1693" w:rsidRDefault="00897DB9" w:rsidP="00897DB9">
    <w:pPr>
      <w:pStyle w:val="Pieddepage"/>
      <w:rPr>
        <w:rFonts w:asciiTheme="minorHAnsi" w:hAnsiTheme="minorHAnsi" w:cstheme="minorHAnsi"/>
      </w:rPr>
    </w:pPr>
    <w:bookmarkStart w:id="3" w:name="_Hlk181829061"/>
    <w:bookmarkStart w:id="4" w:name="_Hlk181829062"/>
    <w:r>
      <w:rPr>
        <w:rFonts w:asciiTheme="minorHAnsi" w:hAnsiTheme="minorHAnsi" w:cstheme="minorHAnsi"/>
      </w:rPr>
      <w:t xml:space="preserve">Procédure </w:t>
    </w:r>
    <w:r w:rsidR="00021D1E">
      <w:rPr>
        <w:rFonts w:asciiTheme="minorHAnsi" w:hAnsiTheme="minorHAnsi" w:cstheme="minorHAnsi"/>
      </w:rPr>
      <w:t>TRVX25-</w:t>
    </w:r>
    <w:r w:rsidR="00CC1080">
      <w:rPr>
        <w:rFonts w:asciiTheme="minorHAnsi" w:hAnsiTheme="minorHAnsi" w:cstheme="minorHAnsi"/>
      </w:rPr>
      <w:t>013</w:t>
    </w:r>
    <w:r>
      <w:rPr>
        <w:rFonts w:asciiTheme="minorHAnsi" w:hAnsiTheme="minorHAnsi" w:cstheme="minorHAnsi"/>
      </w:rPr>
      <w:t xml:space="preserve"> - </w:t>
    </w:r>
    <w:r w:rsidRPr="00CA1693">
      <w:rPr>
        <w:rFonts w:asciiTheme="minorHAnsi" w:hAnsiTheme="minorHAnsi" w:cstheme="minorHAnsi"/>
      </w:rPr>
      <w:t xml:space="preserve">RC – </w:t>
    </w:r>
    <w:r>
      <w:rPr>
        <w:rFonts w:asciiTheme="minorHAnsi" w:hAnsiTheme="minorHAnsi" w:cstheme="minorHAnsi"/>
      </w:rPr>
      <w:t xml:space="preserve">Annexe </w:t>
    </w:r>
    <w:bookmarkEnd w:id="3"/>
    <w:bookmarkEnd w:id="4"/>
    <w:r w:rsidR="00DD16BA">
      <w:rPr>
        <w:rFonts w:asciiTheme="minorHAnsi" w:hAnsiTheme="minorHAnsi" w:cstheme="minorHAnsi"/>
      </w:rPr>
      <w:t>5</w:t>
    </w:r>
    <w:r>
      <w:rPr>
        <w:rFonts w:asciiTheme="minorHAnsi" w:hAnsiTheme="minorHAnsi" w:cstheme="minorHAnsi"/>
      </w:rPr>
      <w:t xml:space="preserve"> </w:t>
    </w:r>
    <w:r w:rsidR="00FF255D">
      <w:rPr>
        <w:rFonts w:asciiTheme="minorHAnsi" w:hAnsiTheme="minorHAnsi" w:cstheme="minorHAnsi"/>
      </w:rPr>
      <w:t>–</w:t>
    </w:r>
    <w:r>
      <w:rPr>
        <w:rFonts w:asciiTheme="minorHAnsi" w:hAnsiTheme="minorHAnsi" w:cstheme="minorHAnsi"/>
      </w:rPr>
      <w:t xml:space="preserve"> </w:t>
    </w:r>
    <w:r w:rsidR="00FF255D" w:rsidRPr="00FF255D">
      <w:rPr>
        <w:rFonts w:asciiTheme="minorHAnsi" w:hAnsiTheme="minorHAnsi" w:cstheme="minorHAnsi"/>
      </w:rPr>
      <w:t xml:space="preserve">Page </w:t>
    </w:r>
    <w:r w:rsidR="00FF255D" w:rsidRPr="00FF255D">
      <w:rPr>
        <w:rFonts w:asciiTheme="minorHAnsi" w:hAnsiTheme="minorHAnsi" w:cstheme="minorHAnsi"/>
        <w:b w:val="0"/>
        <w:bCs/>
      </w:rPr>
      <w:fldChar w:fldCharType="begin"/>
    </w:r>
    <w:r w:rsidR="00FF255D" w:rsidRPr="00FF255D">
      <w:rPr>
        <w:rFonts w:asciiTheme="minorHAnsi" w:hAnsiTheme="minorHAnsi" w:cstheme="minorHAnsi"/>
        <w:b w:val="0"/>
        <w:bCs/>
      </w:rPr>
      <w:instrText>PAGE  \* Arabic  \* MERGEFORMAT</w:instrText>
    </w:r>
    <w:r w:rsidR="00FF255D" w:rsidRPr="00FF255D">
      <w:rPr>
        <w:rFonts w:asciiTheme="minorHAnsi" w:hAnsiTheme="minorHAnsi" w:cstheme="minorHAnsi"/>
        <w:b w:val="0"/>
        <w:bCs/>
      </w:rPr>
      <w:fldChar w:fldCharType="separate"/>
    </w:r>
    <w:r w:rsidR="00EC143C">
      <w:rPr>
        <w:rFonts w:asciiTheme="minorHAnsi" w:hAnsiTheme="minorHAnsi" w:cstheme="minorHAnsi"/>
        <w:b w:val="0"/>
        <w:bCs/>
        <w:noProof/>
      </w:rPr>
      <w:t>3</w:t>
    </w:r>
    <w:r w:rsidR="00FF255D" w:rsidRPr="00FF255D">
      <w:rPr>
        <w:rFonts w:asciiTheme="minorHAnsi" w:hAnsiTheme="minorHAnsi" w:cstheme="minorHAnsi"/>
        <w:b w:val="0"/>
        <w:bCs/>
      </w:rPr>
      <w:fldChar w:fldCharType="end"/>
    </w:r>
    <w:r w:rsidR="00FF255D" w:rsidRPr="00FF255D">
      <w:rPr>
        <w:rFonts w:asciiTheme="minorHAnsi" w:hAnsiTheme="minorHAnsi" w:cstheme="minorHAnsi"/>
      </w:rPr>
      <w:t xml:space="preserve"> sur </w:t>
    </w:r>
    <w:r w:rsidR="00FF255D" w:rsidRPr="00FF255D">
      <w:rPr>
        <w:rFonts w:asciiTheme="minorHAnsi" w:hAnsiTheme="minorHAnsi" w:cstheme="minorHAnsi"/>
        <w:b w:val="0"/>
        <w:bCs/>
      </w:rPr>
      <w:fldChar w:fldCharType="begin"/>
    </w:r>
    <w:r w:rsidR="00FF255D" w:rsidRPr="00FF255D">
      <w:rPr>
        <w:rFonts w:asciiTheme="minorHAnsi" w:hAnsiTheme="minorHAnsi" w:cstheme="minorHAnsi"/>
        <w:b w:val="0"/>
        <w:bCs/>
      </w:rPr>
      <w:instrText>NUMPAGES  \* Arabic  \* MERGEFORMAT</w:instrText>
    </w:r>
    <w:r w:rsidR="00FF255D" w:rsidRPr="00FF255D">
      <w:rPr>
        <w:rFonts w:asciiTheme="minorHAnsi" w:hAnsiTheme="minorHAnsi" w:cstheme="minorHAnsi"/>
        <w:b w:val="0"/>
        <w:bCs/>
      </w:rPr>
      <w:fldChar w:fldCharType="separate"/>
    </w:r>
    <w:r w:rsidR="00EC143C">
      <w:rPr>
        <w:rFonts w:asciiTheme="minorHAnsi" w:hAnsiTheme="minorHAnsi" w:cstheme="minorHAnsi"/>
        <w:b w:val="0"/>
        <w:bCs/>
        <w:noProof/>
      </w:rPr>
      <w:t>5</w:t>
    </w:r>
    <w:r w:rsidR="00FF255D" w:rsidRPr="00FF255D">
      <w:rPr>
        <w:rFonts w:asciiTheme="minorHAnsi" w:hAnsiTheme="minorHAnsi" w:cstheme="minorHAnsi"/>
        <w:b w:val="0"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A78F96" w14:textId="77777777" w:rsidR="00ED5C83" w:rsidRDefault="00ED5C83">
      <w:r>
        <w:separator/>
      </w:r>
    </w:p>
  </w:footnote>
  <w:footnote w:type="continuationSeparator" w:id="0">
    <w:p w14:paraId="3A2F8F85" w14:textId="77777777" w:rsidR="00ED5C83" w:rsidRDefault="00ED5C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98A9F" w14:textId="53ECF15E" w:rsidR="00EA5809" w:rsidRDefault="004F019B" w:rsidP="00060E4F">
    <w:pPr>
      <w:pStyle w:val="En-tte"/>
      <w:pBdr>
        <w:bottom w:val="none" w:sz="0" w:space="0" w:color="auto"/>
      </w:pBdr>
      <w:tabs>
        <w:tab w:val="clear" w:pos="9639"/>
        <w:tab w:val="left" w:pos="15277"/>
      </w:tabs>
    </w:pPr>
    <w:bookmarkStart w:id="1" w:name="_Hlk181829037"/>
    <w:ins w:id="2" w:author="GARAUD Gwenaelle" w:date="2025-08-12T11:28:00Z">
      <w:r w:rsidRPr="007E629F">
        <w:rPr>
          <w:noProof/>
        </w:rPr>
        <w:drawing>
          <wp:inline distT="0" distB="0" distL="0" distR="0" wp14:anchorId="5571D6C5" wp14:editId="0B492367">
            <wp:extent cx="409575" cy="286052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31" cy="289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ins>
    <w:bookmarkEnd w:id="1"/>
    <w:r w:rsidRPr="004F019B">
      <w:rPr>
        <w:rFonts w:ascii="Arial Narrow" w:hAnsi="Arial Narrow"/>
        <w:bCs/>
        <w:noProof/>
      </w:rPr>
      <w:t xml:space="preserve"> </w:t>
    </w:r>
    <w:r w:rsidRPr="00CE05D7">
      <w:rPr>
        <w:rFonts w:ascii="Arial Narrow" w:hAnsi="Arial Narrow"/>
        <w:bCs/>
        <w:noProof/>
      </w:rPr>
      <w:t>Réhabilitation lourde du rez-de-chaussée du bâtiment Saint-Exupéry en vue de la relocalisation de la pédiatrie du Centre Hospitalier du Mans </w:t>
    </w:r>
    <w:r w:rsidR="00060E4F" w:rsidRPr="00897DB9"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D6565BB4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A1D0266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860"/>
        </w:tabs>
        <w:ind w:left="4860" w:hanging="360"/>
      </w:pPr>
      <w:rPr>
        <w:rFonts w:cs="Times New Roman"/>
      </w:rPr>
    </w:lvl>
  </w:abstractNum>
  <w:abstractNum w:abstractNumId="3" w15:restartNumberingAfterBreak="0">
    <w:nsid w:val="06297CE3"/>
    <w:multiLevelType w:val="hybridMultilevel"/>
    <w:tmpl w:val="BF5EEF32"/>
    <w:lvl w:ilvl="0" w:tplc="FAC86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4003EF"/>
    <w:multiLevelType w:val="hybridMultilevel"/>
    <w:tmpl w:val="1FC88E40"/>
    <w:lvl w:ilvl="0" w:tplc="12EE91AC">
      <w:start w:val="1"/>
      <w:numFmt w:val="decimal"/>
      <w:lvlText w:val="%1-"/>
      <w:lvlJc w:val="left"/>
      <w:pPr>
        <w:ind w:left="720" w:hanging="360"/>
      </w:pPr>
      <w:rPr>
        <w:rFonts w:ascii="Calibri" w:hAnsi="Calibri" w:cs="Times New Roman"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22F89"/>
    <w:multiLevelType w:val="multilevel"/>
    <w:tmpl w:val="D2B05D24"/>
    <w:styleLink w:val="Style6"/>
    <w:lvl w:ilvl="0">
      <w:start w:val="1"/>
      <w:numFmt w:val="decimal"/>
      <w:suff w:val="nothing"/>
      <w:lvlText w:val="ARTICLE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Article %1.%2 -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decimal"/>
      <w:suff w:val="nothing"/>
      <w:lvlText w:val="Article %1.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suff w:val="nothing"/>
      <w:lvlText w:val="%1.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1.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0B80558E"/>
    <w:multiLevelType w:val="multilevel"/>
    <w:tmpl w:val="8A5C5C94"/>
    <w:styleLink w:val="StyleAvecpucesWingdings3symboleRougeGauche063cm"/>
    <w:lvl w:ilvl="0"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3" w:hAnsi="Wingdings 3"/>
        <w:b/>
        <w:color w:val="auto"/>
        <w:sz w:val="22"/>
      </w:rPr>
    </w:lvl>
    <w:lvl w:ilvl="1">
      <w:start w:val="1"/>
      <w:numFmt w:val="bullet"/>
      <w:lvlText w:val="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1B1F5A"/>
    <w:multiLevelType w:val="hybridMultilevel"/>
    <w:tmpl w:val="119870A2"/>
    <w:lvl w:ilvl="0" w:tplc="A636D168">
      <w:numFmt w:val="bullet"/>
      <w:lvlText w:val=""/>
      <w:lvlJc w:val="left"/>
      <w:pPr>
        <w:tabs>
          <w:tab w:val="num" w:pos="426"/>
        </w:tabs>
        <w:ind w:left="1561" w:hanging="284"/>
      </w:pPr>
      <w:rPr>
        <w:rFonts w:ascii="Wingdings" w:hAnsi="Wingdings" w:hint="default"/>
        <w:b/>
        <w:i w:val="0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717"/>
        </w:tabs>
        <w:ind w:left="271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437"/>
        </w:tabs>
        <w:ind w:left="34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157"/>
        </w:tabs>
        <w:ind w:left="41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877"/>
        </w:tabs>
        <w:ind w:left="48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597"/>
        </w:tabs>
        <w:ind w:left="55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317"/>
        </w:tabs>
        <w:ind w:left="63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037"/>
        </w:tabs>
        <w:ind w:left="70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757"/>
        </w:tabs>
        <w:ind w:left="7757" w:hanging="360"/>
      </w:pPr>
      <w:rPr>
        <w:rFonts w:ascii="Wingdings" w:hAnsi="Wingdings" w:hint="default"/>
      </w:rPr>
    </w:lvl>
  </w:abstractNum>
  <w:abstractNum w:abstractNumId="8" w15:restartNumberingAfterBreak="0">
    <w:nsid w:val="0FB95AD7"/>
    <w:multiLevelType w:val="hybridMultilevel"/>
    <w:tmpl w:val="425291EE"/>
    <w:lvl w:ilvl="0" w:tplc="B13A7CFE">
      <w:start w:val="1"/>
      <w:numFmt w:val="bullet"/>
      <w:pStyle w:val="StyleStyle1Aprs6pt1"/>
      <w:lvlText w:val="o"/>
      <w:lvlJc w:val="left"/>
      <w:pPr>
        <w:tabs>
          <w:tab w:val="num" w:pos="510"/>
        </w:tabs>
        <w:ind w:left="624" w:hanging="284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2416E"/>
    <w:multiLevelType w:val="multilevel"/>
    <w:tmpl w:val="A38E2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2A6375"/>
    <w:multiLevelType w:val="hybridMultilevel"/>
    <w:tmpl w:val="9CD04C76"/>
    <w:lvl w:ilvl="0" w:tplc="8E725560">
      <w:numFmt w:val="bullet"/>
      <w:lvlText w:val="-"/>
      <w:lvlJc w:val="left"/>
      <w:pPr>
        <w:ind w:left="572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11" w15:restartNumberingAfterBreak="0">
    <w:nsid w:val="16381DF6"/>
    <w:multiLevelType w:val="hybridMultilevel"/>
    <w:tmpl w:val="C8A28820"/>
    <w:lvl w:ilvl="0" w:tplc="A8D2091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093490"/>
    <w:multiLevelType w:val="hybridMultilevel"/>
    <w:tmpl w:val="D778BA4E"/>
    <w:lvl w:ilvl="0" w:tplc="CACC7A76">
      <w:start w:val="1"/>
      <w:numFmt w:val="decimal"/>
      <w:lvlText w:val="G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01D72"/>
    <w:multiLevelType w:val="hybridMultilevel"/>
    <w:tmpl w:val="8B8299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5F1758"/>
    <w:multiLevelType w:val="multilevel"/>
    <w:tmpl w:val="DF1E3E9E"/>
    <w:lvl w:ilvl="0">
      <w:start w:val="4"/>
      <w:numFmt w:val="lowerLetter"/>
      <w:pStyle w:val="p17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"/>
        </w:tabs>
        <w:ind w:left="12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20"/>
        </w:tabs>
        <w:ind w:left="13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20"/>
        </w:tabs>
        <w:ind w:left="17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20"/>
        </w:tabs>
        <w:ind w:left="21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20"/>
        </w:tabs>
        <w:ind w:left="22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20"/>
        </w:tabs>
        <w:ind w:left="26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20"/>
        </w:tabs>
        <w:ind w:left="30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0"/>
        </w:tabs>
        <w:ind w:left="3180" w:hanging="180"/>
      </w:pPr>
      <w:rPr>
        <w:rFonts w:hint="default"/>
      </w:rPr>
    </w:lvl>
  </w:abstractNum>
  <w:abstractNum w:abstractNumId="15" w15:restartNumberingAfterBreak="0">
    <w:nsid w:val="24FB5CFE"/>
    <w:multiLevelType w:val="hybridMultilevel"/>
    <w:tmpl w:val="8188D2BE"/>
    <w:lvl w:ilvl="0" w:tplc="040C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6" w15:restartNumberingAfterBreak="0">
    <w:nsid w:val="252230FF"/>
    <w:multiLevelType w:val="hybridMultilevel"/>
    <w:tmpl w:val="D75C6672"/>
    <w:lvl w:ilvl="0" w:tplc="040C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532360E"/>
    <w:multiLevelType w:val="hybridMultilevel"/>
    <w:tmpl w:val="DD267CB2"/>
    <w:lvl w:ilvl="0" w:tplc="04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B884C08"/>
    <w:multiLevelType w:val="hybridMultilevel"/>
    <w:tmpl w:val="71D2171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543BF9"/>
    <w:multiLevelType w:val="hybridMultilevel"/>
    <w:tmpl w:val="F70AF3EC"/>
    <w:lvl w:ilvl="0" w:tplc="FAC86F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DEA1615"/>
    <w:multiLevelType w:val="hybridMultilevel"/>
    <w:tmpl w:val="D6DEBC0E"/>
    <w:lvl w:ilvl="0" w:tplc="2FF41CBC">
      <w:start w:val="1"/>
      <w:numFmt w:val="decimal"/>
      <w:lvlText w:val="AD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183B23"/>
    <w:multiLevelType w:val="hybridMultilevel"/>
    <w:tmpl w:val="9D4E5A5C"/>
    <w:lvl w:ilvl="0" w:tplc="040C0001">
      <w:start w:val="1"/>
      <w:numFmt w:val="bullet"/>
      <w:pStyle w:val="Style3"/>
      <w:lvlText w:val="o"/>
      <w:lvlJc w:val="left"/>
      <w:pPr>
        <w:tabs>
          <w:tab w:val="num" w:pos="1437"/>
        </w:tabs>
        <w:ind w:left="1437" w:hanging="360"/>
      </w:pPr>
      <w:rPr>
        <w:rFonts w:hAnsi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245D07"/>
    <w:multiLevelType w:val="hybridMultilevel"/>
    <w:tmpl w:val="E69A5D3C"/>
    <w:lvl w:ilvl="0" w:tplc="3E7EB09A">
      <w:start w:val="1"/>
      <w:numFmt w:val="bullet"/>
      <w:pStyle w:val="Lgende"/>
      <w:lvlText w:val="-"/>
      <w:lvlJc w:val="left"/>
      <w:pPr>
        <w:ind w:left="1134" w:hanging="21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44B4BFC"/>
    <w:multiLevelType w:val="hybridMultilevel"/>
    <w:tmpl w:val="BA444A56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F0A152">
      <w:start w:val="1"/>
      <w:numFmt w:val="bullet"/>
      <w:lvlText w:val=""/>
      <w:lvlJc w:val="left"/>
      <w:pPr>
        <w:tabs>
          <w:tab w:val="num" w:pos="2880"/>
        </w:tabs>
        <w:ind w:left="2803" w:hanging="283"/>
      </w:pPr>
      <w:rPr>
        <w:rFonts w:ascii="Wingdings" w:hAnsi="Wingdings" w:hint="default"/>
      </w:rPr>
    </w:lvl>
    <w:lvl w:ilvl="4" w:tplc="1242B61E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eastAsia="Times New Roman" w:hAnsi="Symbol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8F6939"/>
    <w:multiLevelType w:val="multilevel"/>
    <w:tmpl w:val="11683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8165FDA"/>
    <w:multiLevelType w:val="hybridMultilevel"/>
    <w:tmpl w:val="E6028A6C"/>
    <w:lvl w:ilvl="0" w:tplc="C3D8D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89E39EA"/>
    <w:multiLevelType w:val="hybridMultilevel"/>
    <w:tmpl w:val="03949396"/>
    <w:lvl w:ilvl="0" w:tplc="94807CB0">
      <w:start w:val="1"/>
      <w:numFmt w:val="bullet"/>
      <w:pStyle w:val="Praragraphe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0800670">
      <w:start w:val="1"/>
      <w:numFmt w:val="bullet"/>
      <w:lvlText w:val=""/>
      <w:lvlJc w:val="left"/>
      <w:pPr>
        <w:tabs>
          <w:tab w:val="num" w:pos="720"/>
        </w:tabs>
        <w:ind w:left="108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AF46F6F"/>
    <w:multiLevelType w:val="hybridMultilevel"/>
    <w:tmpl w:val="B4A6B5AC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91A50FA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C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C460009"/>
    <w:multiLevelType w:val="multilevel"/>
    <w:tmpl w:val="EC262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CEE3C1E"/>
    <w:multiLevelType w:val="singleLevel"/>
    <w:tmpl w:val="9AB0BE6C"/>
    <w:lvl w:ilvl="0">
      <w:start w:val="1"/>
      <w:numFmt w:val="bullet"/>
      <w:pStyle w:val="Style-Car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30" w15:restartNumberingAfterBreak="0">
    <w:nsid w:val="3F3E6608"/>
    <w:multiLevelType w:val="hybridMultilevel"/>
    <w:tmpl w:val="4E440C74"/>
    <w:lvl w:ilvl="0" w:tplc="4712C9F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8F291F2">
      <w:start w:val="5"/>
      <w:numFmt w:val="decimal"/>
      <w:lvlText w:val="%2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 w15:restartNumberingAfterBreak="0">
    <w:nsid w:val="40FA0807"/>
    <w:multiLevelType w:val="multilevel"/>
    <w:tmpl w:val="B958EDB2"/>
    <w:lvl w:ilvl="0">
      <w:start w:val="1"/>
      <w:numFmt w:val="upperLetter"/>
      <w:suff w:val="nothing"/>
      <w:lvlText w:val="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 -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decimal"/>
      <w:suff w:val="nothing"/>
      <w:lvlText w:val="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pStyle w:val="Titre4"/>
      <w:suff w:val="nothing"/>
      <w:lvlText w:val="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pStyle w:val="Titre6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Titre7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Titre8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Titre9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450F1230"/>
    <w:multiLevelType w:val="hybridMultilevel"/>
    <w:tmpl w:val="18F60FC8"/>
    <w:lvl w:ilvl="0" w:tplc="BDD4FD9E">
      <w:start w:val="1"/>
      <w:numFmt w:val="bullet"/>
      <w:pStyle w:val="tabN5"/>
      <w:lvlText w:val="-"/>
      <w:lvlJc w:val="left"/>
      <w:pPr>
        <w:ind w:left="1588" w:hanging="170"/>
      </w:pPr>
      <w:rPr>
        <w:rFonts w:ascii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12038B"/>
    <w:multiLevelType w:val="hybridMultilevel"/>
    <w:tmpl w:val="58648A92"/>
    <w:lvl w:ilvl="0" w:tplc="B1FECF82">
      <w:start w:val="1"/>
      <w:numFmt w:val="bullet"/>
      <w:lvlText w:val=""/>
      <w:lvlJc w:val="left"/>
      <w:pPr>
        <w:tabs>
          <w:tab w:val="num" w:pos="1593"/>
        </w:tabs>
        <w:ind w:left="1593" w:hanging="87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A9A3AB7"/>
    <w:multiLevelType w:val="hybridMultilevel"/>
    <w:tmpl w:val="64301B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A35E5A"/>
    <w:multiLevelType w:val="hybridMultilevel"/>
    <w:tmpl w:val="FBBE421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06F689F"/>
    <w:multiLevelType w:val="multilevel"/>
    <w:tmpl w:val="FAFC53CE"/>
    <w:lvl w:ilvl="0">
      <w:start w:val="1"/>
      <w:numFmt w:val="decimal"/>
      <w:pStyle w:val="Titre1"/>
      <w:suff w:val="nothing"/>
      <w:lvlText w:val="ARTICLE %1 - "/>
      <w:lvlJc w:val="left"/>
      <w:pPr>
        <w:ind w:left="0" w:firstLine="0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suff w:val="nothing"/>
      <w:lvlText w:val="Article %1.%2 - "/>
      <w:lvlJc w:val="left"/>
      <w:pPr>
        <w:ind w:left="0" w:firstLine="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suff w:val="nothing"/>
      <w:lvlText w:val="Article %1.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suff w:val="nothing"/>
      <w:lvlText w:val="%1.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1.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37" w15:restartNumberingAfterBreak="0">
    <w:nsid w:val="52182C4A"/>
    <w:multiLevelType w:val="hybridMultilevel"/>
    <w:tmpl w:val="4C8049BA"/>
    <w:lvl w:ilvl="0" w:tplc="2FF41CBC">
      <w:start w:val="1"/>
      <w:numFmt w:val="decimal"/>
      <w:lvlText w:val="AD%1."/>
      <w:lvlJc w:val="left"/>
      <w:pPr>
        <w:tabs>
          <w:tab w:val="num" w:pos="4407"/>
        </w:tabs>
        <w:ind w:left="4407" w:hanging="360"/>
      </w:pPr>
      <w:rPr>
        <w:rFonts w:hint="default"/>
      </w:rPr>
    </w:lvl>
    <w:lvl w:ilvl="1" w:tplc="2FF41CBC">
      <w:start w:val="1"/>
      <w:numFmt w:val="decimal"/>
      <w:lvlText w:val="AD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C615182"/>
    <w:multiLevelType w:val="hybridMultilevel"/>
    <w:tmpl w:val="46CEB89C"/>
    <w:lvl w:ilvl="0" w:tplc="E580214E">
      <w:start w:val="1"/>
      <w:numFmt w:val="bullet"/>
      <w:pStyle w:val="StyleArial11ptJustifi"/>
      <w:lvlText w:val=""/>
      <w:lvlJc w:val="left"/>
      <w:pPr>
        <w:tabs>
          <w:tab w:val="num" w:pos="284"/>
        </w:tabs>
        <w:ind w:left="567" w:hanging="283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44398B"/>
    <w:multiLevelType w:val="multilevel"/>
    <w:tmpl w:val="3B3CF4D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DINOT" w:hAnsi="DINOT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40" w15:restartNumberingAfterBreak="0">
    <w:nsid w:val="5D85144F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1" w15:restartNumberingAfterBreak="0">
    <w:nsid w:val="62C15786"/>
    <w:multiLevelType w:val="hybridMultilevel"/>
    <w:tmpl w:val="C9EABDCC"/>
    <w:lvl w:ilvl="0" w:tplc="2F9CE34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11C40"/>
    <w:multiLevelType w:val="hybridMultilevel"/>
    <w:tmpl w:val="340C20DA"/>
    <w:lvl w:ilvl="0" w:tplc="040C0005">
      <w:start w:val="1"/>
      <w:numFmt w:val="bullet"/>
      <w:pStyle w:val="Style2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7673949"/>
    <w:multiLevelType w:val="hybridMultilevel"/>
    <w:tmpl w:val="F7865926"/>
    <w:lvl w:ilvl="0" w:tplc="9CC6DA4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-Italic" w:eastAsia="Times New Roman" w:hAnsi="Times-Italic" w:cs="Times-Italic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9CC6DA4C">
      <w:start w:val="2"/>
      <w:numFmt w:val="bullet"/>
      <w:lvlText w:val="-"/>
      <w:lvlJc w:val="left"/>
      <w:pPr>
        <w:tabs>
          <w:tab w:val="num" w:pos="3228"/>
        </w:tabs>
        <w:ind w:left="3228" w:hanging="360"/>
      </w:pPr>
      <w:rPr>
        <w:rFonts w:ascii="Times-Italic" w:eastAsia="Times New Roman" w:hAnsi="Times-Italic" w:cs="Times-Italic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4" w15:restartNumberingAfterBreak="0">
    <w:nsid w:val="6BEE5650"/>
    <w:multiLevelType w:val="hybridMultilevel"/>
    <w:tmpl w:val="F3B65634"/>
    <w:lvl w:ilvl="0" w:tplc="366E69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902829"/>
    <w:multiLevelType w:val="multilevel"/>
    <w:tmpl w:val="3B3CF4D2"/>
    <w:lvl w:ilvl="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ascii="DINOT" w:hAnsi="DINOT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46" w15:restartNumberingAfterBreak="0">
    <w:nsid w:val="758E0E9D"/>
    <w:multiLevelType w:val="hybridMultilevel"/>
    <w:tmpl w:val="1E54E63A"/>
    <w:lvl w:ilvl="0" w:tplc="D4E4BB94">
      <w:start w:val="1"/>
      <w:numFmt w:val="decimal"/>
      <w:pStyle w:val="Style4"/>
      <w:lvlText w:val="%1."/>
      <w:lvlJc w:val="left"/>
      <w:pPr>
        <w:ind w:left="1800" w:hanging="360"/>
      </w:pPr>
    </w:lvl>
    <w:lvl w:ilvl="1" w:tplc="946A3C72" w:tentative="1">
      <w:start w:val="1"/>
      <w:numFmt w:val="lowerLetter"/>
      <w:lvlText w:val="%2."/>
      <w:lvlJc w:val="left"/>
      <w:pPr>
        <w:ind w:left="2520" w:hanging="360"/>
      </w:pPr>
    </w:lvl>
    <w:lvl w:ilvl="2" w:tplc="4606BCAE" w:tentative="1">
      <w:start w:val="1"/>
      <w:numFmt w:val="lowerRoman"/>
      <w:lvlText w:val="%3."/>
      <w:lvlJc w:val="right"/>
      <w:pPr>
        <w:ind w:left="3240" w:hanging="180"/>
      </w:pPr>
    </w:lvl>
    <w:lvl w:ilvl="3" w:tplc="12468C9E" w:tentative="1">
      <w:start w:val="1"/>
      <w:numFmt w:val="decimal"/>
      <w:lvlText w:val="%4."/>
      <w:lvlJc w:val="left"/>
      <w:pPr>
        <w:ind w:left="3960" w:hanging="360"/>
      </w:pPr>
    </w:lvl>
    <w:lvl w:ilvl="4" w:tplc="225C80E6" w:tentative="1">
      <w:start w:val="1"/>
      <w:numFmt w:val="lowerLetter"/>
      <w:lvlText w:val="%5."/>
      <w:lvlJc w:val="left"/>
      <w:pPr>
        <w:ind w:left="4680" w:hanging="360"/>
      </w:pPr>
    </w:lvl>
    <w:lvl w:ilvl="5" w:tplc="9F5E6880" w:tentative="1">
      <w:start w:val="1"/>
      <w:numFmt w:val="lowerRoman"/>
      <w:lvlText w:val="%6."/>
      <w:lvlJc w:val="right"/>
      <w:pPr>
        <w:ind w:left="5400" w:hanging="180"/>
      </w:pPr>
    </w:lvl>
    <w:lvl w:ilvl="6" w:tplc="78CCAD2C" w:tentative="1">
      <w:start w:val="1"/>
      <w:numFmt w:val="decimal"/>
      <w:lvlText w:val="%7."/>
      <w:lvlJc w:val="left"/>
      <w:pPr>
        <w:ind w:left="6120" w:hanging="360"/>
      </w:pPr>
    </w:lvl>
    <w:lvl w:ilvl="7" w:tplc="06ECD902" w:tentative="1">
      <w:start w:val="1"/>
      <w:numFmt w:val="lowerLetter"/>
      <w:lvlText w:val="%8."/>
      <w:lvlJc w:val="left"/>
      <w:pPr>
        <w:ind w:left="6840" w:hanging="360"/>
      </w:pPr>
    </w:lvl>
    <w:lvl w:ilvl="8" w:tplc="A8EA9134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7" w15:restartNumberingAfterBreak="0">
    <w:nsid w:val="76545306"/>
    <w:multiLevelType w:val="hybridMultilevel"/>
    <w:tmpl w:val="A6942214"/>
    <w:lvl w:ilvl="0" w:tplc="8668B82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605778"/>
    <w:multiLevelType w:val="hybridMultilevel"/>
    <w:tmpl w:val="BD1EBD4C"/>
    <w:lvl w:ilvl="0" w:tplc="E918E0AC">
      <w:numFmt w:val="bullet"/>
      <w:lvlText w:val="-"/>
      <w:lvlJc w:val="left"/>
      <w:pPr>
        <w:tabs>
          <w:tab w:val="num" w:pos="3338"/>
        </w:tabs>
        <w:ind w:left="3338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49" w15:restartNumberingAfterBreak="0">
    <w:nsid w:val="7881490C"/>
    <w:multiLevelType w:val="hybridMultilevel"/>
    <w:tmpl w:val="E9EED822"/>
    <w:lvl w:ilvl="0" w:tplc="81C26ACE">
      <w:start w:val="4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51" w15:restartNumberingAfterBreak="0">
    <w:nsid w:val="7CD14403"/>
    <w:multiLevelType w:val="hybridMultilevel"/>
    <w:tmpl w:val="A69E7DE6"/>
    <w:lvl w:ilvl="0" w:tplc="B1FECF82">
      <w:start w:val="1"/>
      <w:numFmt w:val="bullet"/>
      <w:lvlText w:val=""/>
      <w:lvlJc w:val="left"/>
      <w:pPr>
        <w:tabs>
          <w:tab w:val="num" w:pos="2160"/>
        </w:tabs>
        <w:ind w:left="2160" w:hanging="87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7CEE09D4"/>
    <w:multiLevelType w:val="hybridMultilevel"/>
    <w:tmpl w:val="2B269B92"/>
    <w:lvl w:ilvl="0" w:tplc="094046C2">
      <w:start w:val="1"/>
      <w:numFmt w:val="bullet"/>
      <w:pStyle w:val="Sous-titre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4E42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E7B07EE"/>
    <w:multiLevelType w:val="hybridMultilevel"/>
    <w:tmpl w:val="2B826E5A"/>
    <w:lvl w:ilvl="0" w:tplc="7F9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BE0035"/>
    <w:multiLevelType w:val="hybridMultilevel"/>
    <w:tmpl w:val="C4DA64D2"/>
    <w:lvl w:ilvl="0" w:tplc="2C2E38EA">
      <w:start w:val="1"/>
      <w:numFmt w:val="bullet"/>
      <w:lvlText w:val=""/>
      <w:lvlJc w:val="left"/>
      <w:pPr>
        <w:tabs>
          <w:tab w:val="num" w:pos="851"/>
        </w:tabs>
        <w:ind w:left="794" w:hanging="397"/>
      </w:pPr>
      <w:rPr>
        <w:rFonts w:ascii="Wingdings" w:hAnsi="Wingdings" w:hint="default"/>
      </w:rPr>
    </w:lvl>
    <w:lvl w:ilvl="1" w:tplc="040C0019">
      <w:start w:val="1"/>
      <w:numFmt w:val="bullet"/>
      <w:pStyle w:val="Style5"/>
      <w:lvlText w:val="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FF656EC"/>
    <w:multiLevelType w:val="hybridMultilevel"/>
    <w:tmpl w:val="293E87CA"/>
    <w:lvl w:ilvl="0" w:tplc="93C46968">
      <w:start w:val="1"/>
      <w:numFmt w:val="decimal"/>
      <w:lvlText w:val="E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"/>
  </w:num>
  <w:num w:numId="3">
    <w:abstractNumId w:val="0"/>
  </w:num>
  <w:num w:numId="4">
    <w:abstractNumId w:val="14"/>
  </w:num>
  <w:num w:numId="5">
    <w:abstractNumId w:val="26"/>
  </w:num>
  <w:num w:numId="6">
    <w:abstractNumId w:val="52"/>
  </w:num>
  <w:num w:numId="7">
    <w:abstractNumId w:val="38"/>
  </w:num>
  <w:num w:numId="8">
    <w:abstractNumId w:val="6"/>
  </w:num>
  <w:num w:numId="9">
    <w:abstractNumId w:val="8"/>
  </w:num>
  <w:num w:numId="10">
    <w:abstractNumId w:val="29"/>
  </w:num>
  <w:num w:numId="11">
    <w:abstractNumId w:val="18"/>
  </w:num>
  <w:num w:numId="12">
    <w:abstractNumId w:val="42"/>
  </w:num>
  <w:num w:numId="13">
    <w:abstractNumId w:val="21"/>
  </w:num>
  <w:num w:numId="14">
    <w:abstractNumId w:val="46"/>
  </w:num>
  <w:num w:numId="15">
    <w:abstractNumId w:val="54"/>
  </w:num>
  <w:num w:numId="16">
    <w:abstractNumId w:val="32"/>
  </w:num>
  <w:num w:numId="17">
    <w:abstractNumId w:val="31"/>
  </w:num>
  <w:num w:numId="18">
    <w:abstractNumId w:val="27"/>
  </w:num>
  <w:num w:numId="19">
    <w:abstractNumId w:val="17"/>
  </w:num>
  <w:num w:numId="20">
    <w:abstractNumId w:val="47"/>
  </w:num>
  <w:num w:numId="21">
    <w:abstractNumId w:val="19"/>
  </w:num>
  <w:num w:numId="22">
    <w:abstractNumId w:val="51"/>
  </w:num>
  <w:num w:numId="23">
    <w:abstractNumId w:val="15"/>
  </w:num>
  <w:num w:numId="24">
    <w:abstractNumId w:val="53"/>
  </w:num>
  <w:num w:numId="25">
    <w:abstractNumId w:val="44"/>
  </w:num>
  <w:num w:numId="26">
    <w:abstractNumId w:val="33"/>
  </w:num>
  <w:num w:numId="27">
    <w:abstractNumId w:val="5"/>
  </w:num>
  <w:num w:numId="28">
    <w:abstractNumId w:val="36"/>
  </w:num>
  <w:num w:numId="29">
    <w:abstractNumId w:val="30"/>
  </w:num>
  <w:num w:numId="3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1"/>
  </w:num>
  <w:num w:numId="32">
    <w:abstractNumId w:val="39"/>
  </w:num>
  <w:num w:numId="33">
    <w:abstractNumId w:val="7"/>
  </w:num>
  <w:num w:numId="34">
    <w:abstractNumId w:val="43"/>
  </w:num>
  <w:num w:numId="35">
    <w:abstractNumId w:val="37"/>
  </w:num>
  <w:num w:numId="36">
    <w:abstractNumId w:val="23"/>
  </w:num>
  <w:num w:numId="37">
    <w:abstractNumId w:val="12"/>
  </w:num>
  <w:num w:numId="38">
    <w:abstractNumId w:val="55"/>
  </w:num>
  <w:num w:numId="39">
    <w:abstractNumId w:val="20"/>
  </w:num>
  <w:num w:numId="40">
    <w:abstractNumId w:val="34"/>
  </w:num>
  <w:num w:numId="41">
    <w:abstractNumId w:val="16"/>
  </w:num>
  <w:num w:numId="42">
    <w:abstractNumId w:val="25"/>
  </w:num>
  <w:num w:numId="43">
    <w:abstractNumId w:val="18"/>
  </w:num>
  <w:num w:numId="44">
    <w:abstractNumId w:val="13"/>
  </w:num>
  <w:num w:numId="45">
    <w:abstractNumId w:val="3"/>
  </w:num>
  <w:num w:numId="46">
    <w:abstractNumId w:val="36"/>
  </w:num>
  <w:num w:numId="47">
    <w:abstractNumId w:val="48"/>
  </w:num>
  <w:num w:numId="48">
    <w:abstractNumId w:val="2"/>
  </w:num>
  <w:num w:numId="49">
    <w:abstractNumId w:val="50"/>
  </w:num>
  <w:num w:numId="50">
    <w:abstractNumId w:val="40"/>
  </w:num>
  <w:num w:numId="51">
    <w:abstractNumId w:val="52"/>
  </w:num>
  <w:num w:numId="52">
    <w:abstractNumId w:val="24"/>
  </w:num>
  <w:num w:numId="53">
    <w:abstractNumId w:val="28"/>
  </w:num>
  <w:num w:numId="54">
    <w:abstractNumId w:val="9"/>
  </w:num>
  <w:num w:numId="55">
    <w:abstractNumId w:val="35"/>
  </w:num>
  <w:num w:numId="56">
    <w:abstractNumId w:val="52"/>
  </w:num>
  <w:num w:numId="57">
    <w:abstractNumId w:val="52"/>
  </w:num>
  <w:num w:numId="58">
    <w:abstractNumId w:val="49"/>
  </w:num>
  <w:num w:numId="59">
    <w:abstractNumId w:val="4"/>
  </w:num>
  <w:num w:numId="60">
    <w:abstractNumId w:val="11"/>
  </w:num>
  <w:num w:numId="61">
    <w:abstractNumId w:val="10"/>
  </w:num>
  <w:numIdMacAtCleanup w:val="5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ARAUD Gwenaelle">
    <w15:presenceInfo w15:providerId="AD" w15:userId="S-1-5-21-2089224740-37949070-2145397984-2388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6" w:nlCheck="1" w:checkStyle="0"/>
  <w:activeWritingStyle w:appName="MSWord" w:lang="fr-FR" w:vendorID="64" w:dllVersion="0" w:nlCheck="1" w:checkStyle="0"/>
  <w:activeWritingStyle w:appName="MSWord" w:lang="fr-FR" w:vendorID="64" w:dllVersion="6" w:nlCheck="1" w:checkStyle="0"/>
  <w:activeWritingStyle w:appName="MSWord" w:lang="fr-FR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DE2"/>
    <w:rsid w:val="00001569"/>
    <w:rsid w:val="00001E0E"/>
    <w:rsid w:val="00021D1E"/>
    <w:rsid w:val="00023CA8"/>
    <w:rsid w:val="00030A7B"/>
    <w:rsid w:val="000410C8"/>
    <w:rsid w:val="0004187B"/>
    <w:rsid w:val="000456F6"/>
    <w:rsid w:val="00047C9C"/>
    <w:rsid w:val="000504C0"/>
    <w:rsid w:val="00053D7A"/>
    <w:rsid w:val="000551C9"/>
    <w:rsid w:val="00055740"/>
    <w:rsid w:val="0005668A"/>
    <w:rsid w:val="00060E4F"/>
    <w:rsid w:val="00062FC9"/>
    <w:rsid w:val="00063376"/>
    <w:rsid w:val="00065F7B"/>
    <w:rsid w:val="00076884"/>
    <w:rsid w:val="0007694A"/>
    <w:rsid w:val="00085911"/>
    <w:rsid w:val="00090E07"/>
    <w:rsid w:val="00093392"/>
    <w:rsid w:val="0009436A"/>
    <w:rsid w:val="00097344"/>
    <w:rsid w:val="000A0BED"/>
    <w:rsid w:val="000A0E52"/>
    <w:rsid w:val="000B29DA"/>
    <w:rsid w:val="000B30F3"/>
    <w:rsid w:val="000B3AB6"/>
    <w:rsid w:val="000B4493"/>
    <w:rsid w:val="000C5ABB"/>
    <w:rsid w:val="000D34B2"/>
    <w:rsid w:val="000F4B0D"/>
    <w:rsid w:val="000F574A"/>
    <w:rsid w:val="000F6F15"/>
    <w:rsid w:val="00107956"/>
    <w:rsid w:val="00116197"/>
    <w:rsid w:val="00117471"/>
    <w:rsid w:val="00125FE1"/>
    <w:rsid w:val="00141A7F"/>
    <w:rsid w:val="0014683C"/>
    <w:rsid w:val="00152953"/>
    <w:rsid w:val="00155031"/>
    <w:rsid w:val="001606CB"/>
    <w:rsid w:val="0016512C"/>
    <w:rsid w:val="00170554"/>
    <w:rsid w:val="0018131D"/>
    <w:rsid w:val="00181FDE"/>
    <w:rsid w:val="0018361F"/>
    <w:rsid w:val="00192DBB"/>
    <w:rsid w:val="001A3ACA"/>
    <w:rsid w:val="001A4002"/>
    <w:rsid w:val="001B5934"/>
    <w:rsid w:val="001C1F23"/>
    <w:rsid w:val="001C7767"/>
    <w:rsid w:val="001D06BC"/>
    <w:rsid w:val="001D0A10"/>
    <w:rsid w:val="001D705C"/>
    <w:rsid w:val="001F132D"/>
    <w:rsid w:val="001F2F23"/>
    <w:rsid w:val="001F73D3"/>
    <w:rsid w:val="00213BA2"/>
    <w:rsid w:val="00215374"/>
    <w:rsid w:val="002156CC"/>
    <w:rsid w:val="002172C9"/>
    <w:rsid w:val="00225B17"/>
    <w:rsid w:val="00232641"/>
    <w:rsid w:val="002340E9"/>
    <w:rsid w:val="0024578B"/>
    <w:rsid w:val="00245AA0"/>
    <w:rsid w:val="00261CD6"/>
    <w:rsid w:val="00261D97"/>
    <w:rsid w:val="002634E6"/>
    <w:rsid w:val="00264AC7"/>
    <w:rsid w:val="002736EA"/>
    <w:rsid w:val="002A0B9A"/>
    <w:rsid w:val="002A60B9"/>
    <w:rsid w:val="002B185D"/>
    <w:rsid w:val="002B1C49"/>
    <w:rsid w:val="002B64FB"/>
    <w:rsid w:val="002C145F"/>
    <w:rsid w:val="002C5550"/>
    <w:rsid w:val="002D6ECC"/>
    <w:rsid w:val="002E31B5"/>
    <w:rsid w:val="00310D67"/>
    <w:rsid w:val="00320D16"/>
    <w:rsid w:val="00323B1A"/>
    <w:rsid w:val="00326454"/>
    <w:rsid w:val="003278D2"/>
    <w:rsid w:val="003350FB"/>
    <w:rsid w:val="00336064"/>
    <w:rsid w:val="00336B8C"/>
    <w:rsid w:val="00340DF7"/>
    <w:rsid w:val="00341418"/>
    <w:rsid w:val="00345220"/>
    <w:rsid w:val="00346724"/>
    <w:rsid w:val="003475E1"/>
    <w:rsid w:val="00347AAA"/>
    <w:rsid w:val="00357DCA"/>
    <w:rsid w:val="00362217"/>
    <w:rsid w:val="00363BE2"/>
    <w:rsid w:val="003669C2"/>
    <w:rsid w:val="003737CD"/>
    <w:rsid w:val="00373911"/>
    <w:rsid w:val="00374D14"/>
    <w:rsid w:val="0037611E"/>
    <w:rsid w:val="00382C4B"/>
    <w:rsid w:val="003852FC"/>
    <w:rsid w:val="0038722F"/>
    <w:rsid w:val="003A0310"/>
    <w:rsid w:val="003A031F"/>
    <w:rsid w:val="003A217C"/>
    <w:rsid w:val="003A7E03"/>
    <w:rsid w:val="003B36B5"/>
    <w:rsid w:val="003B4ECD"/>
    <w:rsid w:val="003B5FB2"/>
    <w:rsid w:val="003E0308"/>
    <w:rsid w:val="003E0489"/>
    <w:rsid w:val="003E5797"/>
    <w:rsid w:val="003E58F8"/>
    <w:rsid w:val="00400ABA"/>
    <w:rsid w:val="00420AC5"/>
    <w:rsid w:val="004363EC"/>
    <w:rsid w:val="00442453"/>
    <w:rsid w:val="004448C2"/>
    <w:rsid w:val="0045756C"/>
    <w:rsid w:val="00470CEA"/>
    <w:rsid w:val="0048113A"/>
    <w:rsid w:val="004941D9"/>
    <w:rsid w:val="004A1797"/>
    <w:rsid w:val="004C01B8"/>
    <w:rsid w:val="004C17E4"/>
    <w:rsid w:val="004C412D"/>
    <w:rsid w:val="004D3276"/>
    <w:rsid w:val="004D6162"/>
    <w:rsid w:val="004E7793"/>
    <w:rsid w:val="004F019B"/>
    <w:rsid w:val="004F1E59"/>
    <w:rsid w:val="004F5FB2"/>
    <w:rsid w:val="00501FF2"/>
    <w:rsid w:val="0050390F"/>
    <w:rsid w:val="00506298"/>
    <w:rsid w:val="00516D45"/>
    <w:rsid w:val="00520874"/>
    <w:rsid w:val="005319E8"/>
    <w:rsid w:val="00534CB0"/>
    <w:rsid w:val="005364E1"/>
    <w:rsid w:val="00560732"/>
    <w:rsid w:val="00562759"/>
    <w:rsid w:val="00571445"/>
    <w:rsid w:val="00585639"/>
    <w:rsid w:val="00587AE2"/>
    <w:rsid w:val="005933CB"/>
    <w:rsid w:val="005972A8"/>
    <w:rsid w:val="005A41AB"/>
    <w:rsid w:val="005B0A8B"/>
    <w:rsid w:val="005B3FEE"/>
    <w:rsid w:val="005C2C4A"/>
    <w:rsid w:val="005C7A3A"/>
    <w:rsid w:val="005D0AA8"/>
    <w:rsid w:val="005D16E1"/>
    <w:rsid w:val="005D2236"/>
    <w:rsid w:val="005D6C65"/>
    <w:rsid w:val="005E074F"/>
    <w:rsid w:val="005E1DE2"/>
    <w:rsid w:val="005E3516"/>
    <w:rsid w:val="005E66D2"/>
    <w:rsid w:val="005F6776"/>
    <w:rsid w:val="00602AD9"/>
    <w:rsid w:val="006075E4"/>
    <w:rsid w:val="00612707"/>
    <w:rsid w:val="006146A3"/>
    <w:rsid w:val="00614E96"/>
    <w:rsid w:val="00615DAD"/>
    <w:rsid w:val="006160F5"/>
    <w:rsid w:val="0062234A"/>
    <w:rsid w:val="00630967"/>
    <w:rsid w:val="0063285A"/>
    <w:rsid w:val="00632A52"/>
    <w:rsid w:val="00651892"/>
    <w:rsid w:val="00652480"/>
    <w:rsid w:val="006666D7"/>
    <w:rsid w:val="00674179"/>
    <w:rsid w:val="00674DFE"/>
    <w:rsid w:val="00695835"/>
    <w:rsid w:val="006A07FE"/>
    <w:rsid w:val="006A093D"/>
    <w:rsid w:val="006A79AF"/>
    <w:rsid w:val="006A7E7A"/>
    <w:rsid w:val="006B0A22"/>
    <w:rsid w:val="006B5CD3"/>
    <w:rsid w:val="006B5D51"/>
    <w:rsid w:val="006C4F4F"/>
    <w:rsid w:val="006D175B"/>
    <w:rsid w:val="006E0339"/>
    <w:rsid w:val="006E0B20"/>
    <w:rsid w:val="006F0ABE"/>
    <w:rsid w:val="006F6A34"/>
    <w:rsid w:val="00702F87"/>
    <w:rsid w:val="007035D2"/>
    <w:rsid w:val="00711840"/>
    <w:rsid w:val="00740C48"/>
    <w:rsid w:val="00740F01"/>
    <w:rsid w:val="00746DF7"/>
    <w:rsid w:val="00750421"/>
    <w:rsid w:val="007504E1"/>
    <w:rsid w:val="007714FC"/>
    <w:rsid w:val="00775589"/>
    <w:rsid w:val="007806A1"/>
    <w:rsid w:val="0078308A"/>
    <w:rsid w:val="0078343B"/>
    <w:rsid w:val="00783838"/>
    <w:rsid w:val="00785D4B"/>
    <w:rsid w:val="0079219D"/>
    <w:rsid w:val="00792786"/>
    <w:rsid w:val="00793888"/>
    <w:rsid w:val="0079628E"/>
    <w:rsid w:val="007966E6"/>
    <w:rsid w:val="00796E3B"/>
    <w:rsid w:val="007C3B15"/>
    <w:rsid w:val="007D52A6"/>
    <w:rsid w:val="007D639B"/>
    <w:rsid w:val="007F13F4"/>
    <w:rsid w:val="00813DCD"/>
    <w:rsid w:val="00823D5A"/>
    <w:rsid w:val="008308A8"/>
    <w:rsid w:val="00832246"/>
    <w:rsid w:val="00833380"/>
    <w:rsid w:val="008368BD"/>
    <w:rsid w:val="00837E3A"/>
    <w:rsid w:val="00851DAE"/>
    <w:rsid w:val="008548BB"/>
    <w:rsid w:val="008550D9"/>
    <w:rsid w:val="00856F6B"/>
    <w:rsid w:val="008635A8"/>
    <w:rsid w:val="00864B83"/>
    <w:rsid w:val="008810BE"/>
    <w:rsid w:val="0088121E"/>
    <w:rsid w:val="00883F06"/>
    <w:rsid w:val="00885037"/>
    <w:rsid w:val="00897DB9"/>
    <w:rsid w:val="008A1937"/>
    <w:rsid w:val="008A4A3D"/>
    <w:rsid w:val="008B0F12"/>
    <w:rsid w:val="008B74C5"/>
    <w:rsid w:val="008C2BD6"/>
    <w:rsid w:val="008D0285"/>
    <w:rsid w:val="008D1C05"/>
    <w:rsid w:val="008F1FE5"/>
    <w:rsid w:val="008F4A6F"/>
    <w:rsid w:val="008F5082"/>
    <w:rsid w:val="008F7C06"/>
    <w:rsid w:val="00900403"/>
    <w:rsid w:val="00900461"/>
    <w:rsid w:val="009116A1"/>
    <w:rsid w:val="00923A1F"/>
    <w:rsid w:val="00924FC4"/>
    <w:rsid w:val="00926BC7"/>
    <w:rsid w:val="00933DDC"/>
    <w:rsid w:val="009351FC"/>
    <w:rsid w:val="009424FD"/>
    <w:rsid w:val="00943D77"/>
    <w:rsid w:val="00945902"/>
    <w:rsid w:val="00946955"/>
    <w:rsid w:val="00946EB2"/>
    <w:rsid w:val="009521EB"/>
    <w:rsid w:val="00953E77"/>
    <w:rsid w:val="00961DBA"/>
    <w:rsid w:val="00962DAF"/>
    <w:rsid w:val="009651AC"/>
    <w:rsid w:val="00966F09"/>
    <w:rsid w:val="009722BF"/>
    <w:rsid w:val="00974000"/>
    <w:rsid w:val="0097562A"/>
    <w:rsid w:val="00976DF4"/>
    <w:rsid w:val="009A0036"/>
    <w:rsid w:val="009A6627"/>
    <w:rsid w:val="009B6556"/>
    <w:rsid w:val="009C089B"/>
    <w:rsid w:val="009C3391"/>
    <w:rsid w:val="009C5732"/>
    <w:rsid w:val="009D5AF5"/>
    <w:rsid w:val="009F58CD"/>
    <w:rsid w:val="00A00249"/>
    <w:rsid w:val="00A008C8"/>
    <w:rsid w:val="00A03042"/>
    <w:rsid w:val="00A057F9"/>
    <w:rsid w:val="00A16F13"/>
    <w:rsid w:val="00A25B22"/>
    <w:rsid w:val="00A266BB"/>
    <w:rsid w:val="00A42247"/>
    <w:rsid w:val="00A450E0"/>
    <w:rsid w:val="00A4703E"/>
    <w:rsid w:val="00A5639E"/>
    <w:rsid w:val="00A673DD"/>
    <w:rsid w:val="00A674A7"/>
    <w:rsid w:val="00A716B6"/>
    <w:rsid w:val="00A7192B"/>
    <w:rsid w:val="00A811F7"/>
    <w:rsid w:val="00A938E4"/>
    <w:rsid w:val="00AA4ECD"/>
    <w:rsid w:val="00AA7513"/>
    <w:rsid w:val="00AB0ADD"/>
    <w:rsid w:val="00AB1758"/>
    <w:rsid w:val="00AB5855"/>
    <w:rsid w:val="00AC118D"/>
    <w:rsid w:val="00AC1A65"/>
    <w:rsid w:val="00AC60AB"/>
    <w:rsid w:val="00AD09C5"/>
    <w:rsid w:val="00AF6779"/>
    <w:rsid w:val="00B00499"/>
    <w:rsid w:val="00B00B63"/>
    <w:rsid w:val="00B00F19"/>
    <w:rsid w:val="00B04DE6"/>
    <w:rsid w:val="00B1024C"/>
    <w:rsid w:val="00B17A28"/>
    <w:rsid w:val="00B2039C"/>
    <w:rsid w:val="00B34043"/>
    <w:rsid w:val="00B42EC3"/>
    <w:rsid w:val="00B45227"/>
    <w:rsid w:val="00B4552F"/>
    <w:rsid w:val="00B4635D"/>
    <w:rsid w:val="00B554B2"/>
    <w:rsid w:val="00B72455"/>
    <w:rsid w:val="00B760A7"/>
    <w:rsid w:val="00B80CCF"/>
    <w:rsid w:val="00B80EE8"/>
    <w:rsid w:val="00B8311A"/>
    <w:rsid w:val="00BA42B8"/>
    <w:rsid w:val="00BC6098"/>
    <w:rsid w:val="00BD1A55"/>
    <w:rsid w:val="00BD2414"/>
    <w:rsid w:val="00BD40BB"/>
    <w:rsid w:val="00BE12C7"/>
    <w:rsid w:val="00BE19C8"/>
    <w:rsid w:val="00BE2CB0"/>
    <w:rsid w:val="00BE6F22"/>
    <w:rsid w:val="00BF4632"/>
    <w:rsid w:val="00C01E04"/>
    <w:rsid w:val="00C10667"/>
    <w:rsid w:val="00C1622A"/>
    <w:rsid w:val="00C2656E"/>
    <w:rsid w:val="00C31303"/>
    <w:rsid w:val="00C355E8"/>
    <w:rsid w:val="00C44971"/>
    <w:rsid w:val="00C462EF"/>
    <w:rsid w:val="00C46708"/>
    <w:rsid w:val="00C54937"/>
    <w:rsid w:val="00C6425E"/>
    <w:rsid w:val="00C67FC2"/>
    <w:rsid w:val="00C70AA3"/>
    <w:rsid w:val="00C7176A"/>
    <w:rsid w:val="00C83D49"/>
    <w:rsid w:val="00C85782"/>
    <w:rsid w:val="00CA139F"/>
    <w:rsid w:val="00CA1693"/>
    <w:rsid w:val="00CA5D16"/>
    <w:rsid w:val="00CA720D"/>
    <w:rsid w:val="00CB49D9"/>
    <w:rsid w:val="00CC1077"/>
    <w:rsid w:val="00CC1080"/>
    <w:rsid w:val="00CC430C"/>
    <w:rsid w:val="00CD6401"/>
    <w:rsid w:val="00CD7C71"/>
    <w:rsid w:val="00CD7D27"/>
    <w:rsid w:val="00CE5065"/>
    <w:rsid w:val="00CE7EA9"/>
    <w:rsid w:val="00CF1222"/>
    <w:rsid w:val="00CF7B59"/>
    <w:rsid w:val="00D22E14"/>
    <w:rsid w:val="00D327A7"/>
    <w:rsid w:val="00D32F50"/>
    <w:rsid w:val="00D3364A"/>
    <w:rsid w:val="00D5432A"/>
    <w:rsid w:val="00D54BDC"/>
    <w:rsid w:val="00D62D71"/>
    <w:rsid w:val="00D72567"/>
    <w:rsid w:val="00D738DB"/>
    <w:rsid w:val="00D777D1"/>
    <w:rsid w:val="00D84AEC"/>
    <w:rsid w:val="00D85244"/>
    <w:rsid w:val="00D85D63"/>
    <w:rsid w:val="00D864C0"/>
    <w:rsid w:val="00D95261"/>
    <w:rsid w:val="00DB0B9F"/>
    <w:rsid w:val="00DB192F"/>
    <w:rsid w:val="00DC03EB"/>
    <w:rsid w:val="00DC4256"/>
    <w:rsid w:val="00DC641F"/>
    <w:rsid w:val="00DD16BA"/>
    <w:rsid w:val="00DD2831"/>
    <w:rsid w:val="00DE52A3"/>
    <w:rsid w:val="00DE5618"/>
    <w:rsid w:val="00E005B9"/>
    <w:rsid w:val="00E01DDB"/>
    <w:rsid w:val="00E05F30"/>
    <w:rsid w:val="00E065D2"/>
    <w:rsid w:val="00E07D3F"/>
    <w:rsid w:val="00E12897"/>
    <w:rsid w:val="00E17416"/>
    <w:rsid w:val="00E20DD6"/>
    <w:rsid w:val="00E23FCD"/>
    <w:rsid w:val="00E461A2"/>
    <w:rsid w:val="00E51A52"/>
    <w:rsid w:val="00E5308C"/>
    <w:rsid w:val="00E60928"/>
    <w:rsid w:val="00E64CDE"/>
    <w:rsid w:val="00E73685"/>
    <w:rsid w:val="00E74E2A"/>
    <w:rsid w:val="00E7616D"/>
    <w:rsid w:val="00E8784C"/>
    <w:rsid w:val="00E953A9"/>
    <w:rsid w:val="00E9692B"/>
    <w:rsid w:val="00EA5809"/>
    <w:rsid w:val="00EB24FC"/>
    <w:rsid w:val="00EB3EED"/>
    <w:rsid w:val="00EC143C"/>
    <w:rsid w:val="00EC211D"/>
    <w:rsid w:val="00EC36D7"/>
    <w:rsid w:val="00EC41C0"/>
    <w:rsid w:val="00ED0EE8"/>
    <w:rsid w:val="00ED3AAD"/>
    <w:rsid w:val="00ED5C83"/>
    <w:rsid w:val="00EE11D2"/>
    <w:rsid w:val="00EE3618"/>
    <w:rsid w:val="00EE6194"/>
    <w:rsid w:val="00EF5534"/>
    <w:rsid w:val="00F052A7"/>
    <w:rsid w:val="00F10DEA"/>
    <w:rsid w:val="00F2327C"/>
    <w:rsid w:val="00F251E8"/>
    <w:rsid w:val="00F341F8"/>
    <w:rsid w:val="00F43773"/>
    <w:rsid w:val="00F4664D"/>
    <w:rsid w:val="00F572DA"/>
    <w:rsid w:val="00F57C29"/>
    <w:rsid w:val="00F6455D"/>
    <w:rsid w:val="00F67837"/>
    <w:rsid w:val="00F72B7D"/>
    <w:rsid w:val="00F76396"/>
    <w:rsid w:val="00F8096C"/>
    <w:rsid w:val="00F85DD6"/>
    <w:rsid w:val="00F90A30"/>
    <w:rsid w:val="00F94D1B"/>
    <w:rsid w:val="00FA658B"/>
    <w:rsid w:val="00FB4648"/>
    <w:rsid w:val="00FC0981"/>
    <w:rsid w:val="00FC2749"/>
    <w:rsid w:val="00FC6C5A"/>
    <w:rsid w:val="00FD0764"/>
    <w:rsid w:val="00FD6C39"/>
    <w:rsid w:val="00FE141E"/>
    <w:rsid w:val="00FE20A8"/>
    <w:rsid w:val="00FE7DF6"/>
    <w:rsid w:val="00FF0708"/>
    <w:rsid w:val="00FF255D"/>
    <w:rsid w:val="00FF3508"/>
    <w:rsid w:val="00FF6D07"/>
    <w:rsid w:val="054AB553"/>
    <w:rsid w:val="4682C19C"/>
    <w:rsid w:val="51BD3243"/>
    <w:rsid w:val="5454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D04349"/>
  <w15:docId w15:val="{8FA4086D-6337-4E94-A03E-456487564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2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285A"/>
    <w:pPr>
      <w:spacing w:before="60"/>
      <w:jc w:val="both"/>
    </w:pPr>
    <w:rPr>
      <w:rFonts w:ascii="DINOT" w:hAnsi="DINOT"/>
    </w:rPr>
  </w:style>
  <w:style w:type="paragraph" w:styleId="Titre1">
    <w:name w:val="heading 1"/>
    <w:basedOn w:val="Normal"/>
    <w:next w:val="Normal"/>
    <w:link w:val="Titre1Car"/>
    <w:qFormat/>
    <w:rsid w:val="004C01B8"/>
    <w:pPr>
      <w:keepNext/>
      <w:numPr>
        <w:numId w:val="28"/>
      </w:numPr>
      <w:spacing w:before="240" w:after="120"/>
      <w:outlineLvl w:val="0"/>
    </w:pPr>
    <w:rPr>
      <w:rFonts w:ascii="Calibri" w:hAnsi="Calibri"/>
      <w:b/>
      <w:caps/>
      <w:noProof/>
      <w:color w:val="00B050"/>
      <w:kern w:val="28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5D2236"/>
    <w:pPr>
      <w:keepNext/>
      <w:numPr>
        <w:ilvl w:val="1"/>
        <w:numId w:val="28"/>
      </w:numPr>
      <w:spacing w:before="360" w:after="120"/>
      <w:outlineLvl w:val="1"/>
    </w:pPr>
    <w:rPr>
      <w:rFonts w:ascii="DINOT-Black" w:hAnsi="DINOT-Black"/>
      <w:color w:val="00B050"/>
      <w:sz w:val="24"/>
    </w:rPr>
  </w:style>
  <w:style w:type="paragraph" w:styleId="Titre3">
    <w:name w:val="heading 3"/>
    <w:basedOn w:val="Normal"/>
    <w:next w:val="Normal"/>
    <w:link w:val="Titre3Car"/>
    <w:qFormat/>
    <w:rsid w:val="005D2236"/>
    <w:pPr>
      <w:keepNext/>
      <w:numPr>
        <w:ilvl w:val="2"/>
        <w:numId w:val="28"/>
      </w:numPr>
      <w:spacing w:before="240" w:after="120"/>
      <w:outlineLvl w:val="2"/>
    </w:pPr>
    <w:rPr>
      <w:rFonts w:ascii="DINOT-Bold" w:hAnsi="DINOT-Bold"/>
      <w:b/>
      <w:sz w:val="22"/>
    </w:rPr>
  </w:style>
  <w:style w:type="paragraph" w:styleId="Titre4">
    <w:name w:val="heading 4"/>
    <w:basedOn w:val="Normal"/>
    <w:next w:val="Normal"/>
    <w:link w:val="Titre4Car"/>
    <w:qFormat/>
    <w:rsid w:val="009F58CD"/>
    <w:pPr>
      <w:keepNext/>
      <w:numPr>
        <w:ilvl w:val="3"/>
        <w:numId w:val="17"/>
      </w:numPr>
      <w:spacing w:before="240" w:after="120"/>
      <w:outlineLvl w:val="3"/>
    </w:pPr>
    <w:rPr>
      <w:rFonts w:ascii="DINOT-Bold" w:hAnsi="DINOT-Bold"/>
      <w:i/>
      <w:color w:val="7F7F7F"/>
    </w:rPr>
  </w:style>
  <w:style w:type="paragraph" w:styleId="Titre5">
    <w:name w:val="heading 5"/>
    <w:basedOn w:val="Normal"/>
    <w:next w:val="Normal"/>
    <w:link w:val="Titre5Car"/>
    <w:qFormat/>
    <w:rsid w:val="009F58CD"/>
    <w:pPr>
      <w:keepNext/>
      <w:pBdr>
        <w:bottom w:val="single" w:sz="6" w:space="1" w:color="BFBFBF"/>
      </w:pBdr>
      <w:spacing w:before="240" w:after="180"/>
      <w:jc w:val="left"/>
      <w:outlineLvl w:val="4"/>
    </w:pPr>
    <w:rPr>
      <w:rFonts w:ascii="DINOT-Bold" w:hAnsi="DINOT-Bold"/>
      <w:color w:val="92D050"/>
      <w:sz w:val="24"/>
    </w:rPr>
  </w:style>
  <w:style w:type="paragraph" w:styleId="Titre6">
    <w:name w:val="heading 6"/>
    <w:basedOn w:val="Normal"/>
    <w:next w:val="Normal"/>
    <w:link w:val="Titre6Car"/>
    <w:qFormat/>
    <w:rsid w:val="009F58CD"/>
    <w:pPr>
      <w:keepNext/>
      <w:numPr>
        <w:ilvl w:val="5"/>
        <w:numId w:val="17"/>
      </w:numPr>
      <w:spacing w:before="240" w:after="180"/>
      <w:outlineLvl w:val="5"/>
    </w:pPr>
    <w:rPr>
      <w:rFonts w:ascii="Arial" w:hAnsi="Arial"/>
      <w:b/>
    </w:rPr>
  </w:style>
  <w:style w:type="paragraph" w:styleId="Titre7">
    <w:name w:val="heading 7"/>
    <w:basedOn w:val="Normal"/>
    <w:next w:val="Normal"/>
    <w:link w:val="Titre7Car"/>
    <w:qFormat/>
    <w:rsid w:val="009F58CD"/>
    <w:pPr>
      <w:keepNext/>
      <w:numPr>
        <w:ilvl w:val="6"/>
        <w:numId w:val="17"/>
      </w:numPr>
      <w:outlineLvl w:val="6"/>
    </w:pPr>
    <w:rPr>
      <w:rFonts w:ascii="Arial" w:hAnsi="Arial"/>
      <w:b/>
      <w:caps/>
      <w:sz w:val="32"/>
    </w:rPr>
  </w:style>
  <w:style w:type="paragraph" w:styleId="Titre8">
    <w:name w:val="heading 8"/>
    <w:basedOn w:val="Normal"/>
    <w:next w:val="Normal"/>
    <w:link w:val="Titre8Car"/>
    <w:qFormat/>
    <w:rsid w:val="009F58CD"/>
    <w:pPr>
      <w:keepNext/>
      <w:numPr>
        <w:ilvl w:val="7"/>
        <w:numId w:val="17"/>
      </w:numPr>
      <w:jc w:val="center"/>
      <w:outlineLvl w:val="7"/>
    </w:pPr>
    <w:rPr>
      <w:rFonts w:ascii="Arial" w:hAnsi="Arial"/>
      <w:b/>
      <w:bCs/>
    </w:rPr>
  </w:style>
  <w:style w:type="paragraph" w:styleId="Titre9">
    <w:name w:val="heading 9"/>
    <w:basedOn w:val="Normal"/>
    <w:next w:val="Normal"/>
    <w:link w:val="Titre9Car"/>
    <w:qFormat/>
    <w:rsid w:val="009F58CD"/>
    <w:pPr>
      <w:keepNext/>
      <w:numPr>
        <w:ilvl w:val="8"/>
        <w:numId w:val="17"/>
      </w:numPr>
      <w:outlineLvl w:val="8"/>
    </w:pPr>
    <w:rPr>
      <w:rFonts w:ascii="Arial" w:hAnsi="Arial"/>
      <w:b/>
      <w:bCs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NotedefinCar">
    <w:name w:val="Note de fin Car"/>
    <w:link w:val="Notedefin"/>
    <w:rsid w:val="009F58CD"/>
    <w:rPr>
      <w:rFonts w:ascii="DINOT" w:hAnsi="DINOT"/>
      <w:lang w:val="fr-FR" w:eastAsia="fr-FR" w:bidi="ar-SA"/>
    </w:rPr>
  </w:style>
  <w:style w:type="paragraph" w:styleId="Notedefin">
    <w:name w:val="endnote text"/>
    <w:basedOn w:val="Normal"/>
    <w:link w:val="NotedefinCar"/>
    <w:rsid w:val="009F58CD"/>
  </w:style>
  <w:style w:type="character" w:customStyle="1" w:styleId="TextebrutCar">
    <w:name w:val="Texte brut Car"/>
    <w:link w:val="Textebrut"/>
    <w:rsid w:val="009F58CD"/>
    <w:rPr>
      <w:rFonts w:ascii="Courier New" w:hAnsi="Courier New" w:cs="Courier New"/>
      <w:sz w:val="24"/>
      <w:lang w:val="fr-FR" w:eastAsia="fr-FR" w:bidi="ar-SA"/>
    </w:rPr>
  </w:style>
  <w:style w:type="paragraph" w:styleId="Textebrut">
    <w:name w:val="Plain Text"/>
    <w:basedOn w:val="Normal"/>
    <w:link w:val="TextebrutCar"/>
    <w:rsid w:val="009F58CD"/>
    <w:pPr>
      <w:spacing w:before="0"/>
      <w:jc w:val="left"/>
    </w:pPr>
    <w:rPr>
      <w:rFonts w:ascii="Courier New" w:hAnsi="Courier New" w:cs="Courier New"/>
      <w:sz w:val="24"/>
    </w:rPr>
  </w:style>
  <w:style w:type="character" w:customStyle="1" w:styleId="Titre4Car">
    <w:name w:val="Titre 4 Car"/>
    <w:link w:val="Titre4"/>
    <w:rsid w:val="009F58CD"/>
    <w:rPr>
      <w:rFonts w:ascii="DINOT-Bold" w:hAnsi="DINOT-Bold"/>
      <w:i/>
      <w:color w:val="7F7F7F"/>
    </w:rPr>
  </w:style>
  <w:style w:type="character" w:customStyle="1" w:styleId="Titre3Car">
    <w:name w:val="Titre 3 Car"/>
    <w:link w:val="Titre3"/>
    <w:rsid w:val="005D2236"/>
    <w:rPr>
      <w:rFonts w:ascii="DINOT-Bold" w:hAnsi="DINOT-Bold"/>
      <w:b/>
      <w:sz w:val="22"/>
    </w:rPr>
  </w:style>
  <w:style w:type="character" w:customStyle="1" w:styleId="Titre2Car">
    <w:name w:val="Titre 2 Car"/>
    <w:link w:val="Titre2"/>
    <w:rsid w:val="005D2236"/>
    <w:rPr>
      <w:rFonts w:ascii="DINOT-Black" w:hAnsi="DINOT-Black"/>
      <w:color w:val="00B050"/>
      <w:sz w:val="24"/>
    </w:rPr>
  </w:style>
  <w:style w:type="character" w:customStyle="1" w:styleId="Titre1Car">
    <w:name w:val="Titre 1 Car"/>
    <w:link w:val="Titre1"/>
    <w:rsid w:val="004C01B8"/>
    <w:rPr>
      <w:rFonts w:ascii="Calibri" w:hAnsi="Calibri"/>
      <w:b/>
      <w:caps/>
      <w:noProof/>
      <w:color w:val="00B050"/>
      <w:kern w:val="28"/>
      <w:sz w:val="28"/>
      <w:szCs w:val="28"/>
    </w:rPr>
  </w:style>
  <w:style w:type="character" w:customStyle="1" w:styleId="TextedebullesCar">
    <w:name w:val="Texte de bulles Car"/>
    <w:link w:val="Textedebulles"/>
    <w:rsid w:val="009F58CD"/>
    <w:rPr>
      <w:rFonts w:ascii="Tahoma" w:hAnsi="Tahoma" w:cs="Tahoma"/>
      <w:sz w:val="16"/>
      <w:szCs w:val="16"/>
      <w:lang w:val="fr-FR" w:eastAsia="fr-FR" w:bidi="ar-SA"/>
    </w:rPr>
  </w:style>
  <w:style w:type="paragraph" w:styleId="Textedebulles">
    <w:name w:val="Balloon Text"/>
    <w:basedOn w:val="Normal"/>
    <w:link w:val="TextedebullesCar"/>
    <w:rsid w:val="009F58CD"/>
    <w:pPr>
      <w:spacing w:before="0"/>
    </w:pPr>
    <w:rPr>
      <w:rFonts w:ascii="Tahoma" w:hAnsi="Tahoma" w:cs="Tahoma"/>
      <w:sz w:val="16"/>
      <w:szCs w:val="16"/>
    </w:rPr>
  </w:style>
  <w:style w:type="character" w:customStyle="1" w:styleId="PieddepageCar">
    <w:name w:val="Pied de page Car"/>
    <w:link w:val="Pieddepage"/>
    <w:uiPriority w:val="2"/>
    <w:rsid w:val="009F58CD"/>
    <w:rPr>
      <w:rFonts w:ascii="DINOT" w:hAnsi="DINOT"/>
      <w:b/>
      <w:sz w:val="16"/>
      <w:lang w:val="fr-FR" w:eastAsia="fr-FR" w:bidi="ar-SA"/>
    </w:rPr>
  </w:style>
  <w:style w:type="paragraph" w:styleId="Pieddepage">
    <w:name w:val="footer"/>
    <w:basedOn w:val="Normal"/>
    <w:link w:val="PieddepageCar"/>
    <w:uiPriority w:val="2"/>
    <w:rsid w:val="009F58CD"/>
    <w:pPr>
      <w:pBdr>
        <w:top w:val="single" w:sz="4" w:space="1" w:color="auto"/>
      </w:pBdr>
      <w:jc w:val="center"/>
    </w:pPr>
    <w:rPr>
      <w:b/>
      <w:sz w:val="16"/>
    </w:rPr>
  </w:style>
  <w:style w:type="character" w:customStyle="1" w:styleId="En-tteCar">
    <w:name w:val="En-tête Car"/>
    <w:link w:val="En-tte"/>
    <w:locked/>
    <w:rsid w:val="009F58CD"/>
    <w:rPr>
      <w:rFonts w:ascii="DINOT" w:hAnsi="DINOT"/>
      <w:b/>
      <w:sz w:val="16"/>
      <w:lang w:val="fr-FR" w:eastAsia="fr-FR" w:bidi="ar-SA"/>
    </w:rPr>
  </w:style>
  <w:style w:type="paragraph" w:styleId="En-tte">
    <w:name w:val="header"/>
    <w:basedOn w:val="Normal"/>
    <w:link w:val="En-tteCar"/>
    <w:rsid w:val="009F58CD"/>
    <w:pPr>
      <w:pBdr>
        <w:bottom w:val="single" w:sz="4" w:space="1" w:color="auto"/>
      </w:pBdr>
      <w:tabs>
        <w:tab w:val="right" w:pos="9639"/>
      </w:tabs>
    </w:pPr>
    <w:rPr>
      <w:b/>
      <w:sz w:val="16"/>
    </w:rPr>
  </w:style>
  <w:style w:type="character" w:customStyle="1" w:styleId="Titre9Car">
    <w:name w:val="Titre 9 Car"/>
    <w:link w:val="Titre9"/>
    <w:rsid w:val="009F58CD"/>
    <w:rPr>
      <w:rFonts w:ascii="Arial" w:hAnsi="Arial"/>
      <w:b/>
      <w:bCs/>
      <w:sz w:val="36"/>
    </w:rPr>
  </w:style>
  <w:style w:type="character" w:customStyle="1" w:styleId="Titre8Car">
    <w:name w:val="Titre 8 Car"/>
    <w:link w:val="Titre8"/>
    <w:rsid w:val="009F58CD"/>
    <w:rPr>
      <w:rFonts w:ascii="Arial" w:hAnsi="Arial"/>
      <w:b/>
      <w:bCs/>
    </w:rPr>
  </w:style>
  <w:style w:type="character" w:customStyle="1" w:styleId="Titre7Car">
    <w:name w:val="Titre 7 Car"/>
    <w:link w:val="Titre7"/>
    <w:rsid w:val="009F58CD"/>
    <w:rPr>
      <w:rFonts w:ascii="Arial" w:hAnsi="Arial"/>
      <w:b/>
      <w:caps/>
      <w:sz w:val="32"/>
    </w:rPr>
  </w:style>
  <w:style w:type="character" w:customStyle="1" w:styleId="Titre6Car">
    <w:name w:val="Titre 6 Car"/>
    <w:link w:val="Titre6"/>
    <w:rsid w:val="009F58CD"/>
    <w:rPr>
      <w:rFonts w:ascii="Arial" w:hAnsi="Arial"/>
      <w:b/>
    </w:rPr>
  </w:style>
  <w:style w:type="character" w:customStyle="1" w:styleId="Titre5Car">
    <w:name w:val="Titre 5 Car"/>
    <w:link w:val="Titre5"/>
    <w:rsid w:val="009F58CD"/>
    <w:rPr>
      <w:rFonts w:ascii="DINOT-Bold" w:hAnsi="DINOT-Bold"/>
      <w:color w:val="92D050"/>
      <w:sz w:val="24"/>
      <w:lang w:val="fr-FR" w:eastAsia="fr-FR" w:bidi="ar-SA"/>
    </w:rPr>
  </w:style>
  <w:style w:type="paragraph" w:customStyle="1" w:styleId="a">
    <w:name w:val="."/>
    <w:basedOn w:val="Normal"/>
    <w:rsid w:val="009F58CD"/>
    <w:pPr>
      <w:ind w:left="-561"/>
    </w:pPr>
  </w:style>
  <w:style w:type="character" w:styleId="Accentuation">
    <w:name w:val="Emphasis"/>
    <w:qFormat/>
    <w:rsid w:val="009F58CD"/>
    <w:rPr>
      <w:i/>
      <w:iCs/>
    </w:rPr>
  </w:style>
  <w:style w:type="paragraph" w:customStyle="1" w:styleId="Annexe">
    <w:name w:val="Annexe"/>
    <w:basedOn w:val="Normal"/>
    <w:rsid w:val="009F58C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enter" w:pos="6237"/>
      </w:tabs>
      <w:spacing w:before="6960" w:line="288" w:lineRule="auto"/>
      <w:jc w:val="center"/>
    </w:pPr>
    <w:rPr>
      <w:rFonts w:ascii="Albertus Extra Bold" w:hAnsi="Albertus Extra Bold"/>
      <w:b/>
      <w:sz w:val="48"/>
    </w:rPr>
  </w:style>
  <w:style w:type="character" w:styleId="Appeldenotedefin">
    <w:name w:val="endnote reference"/>
    <w:rsid w:val="009F58CD"/>
    <w:rPr>
      <w:vertAlign w:val="superscript"/>
    </w:rPr>
  </w:style>
  <w:style w:type="character" w:styleId="Appelnotedebasdep">
    <w:name w:val="footnote reference"/>
    <w:semiHidden/>
    <w:rsid w:val="009F58CD"/>
    <w:rPr>
      <w:vertAlign w:val="superscript"/>
    </w:rPr>
  </w:style>
  <w:style w:type="paragraph" w:customStyle="1" w:styleId="c2">
    <w:name w:val="c2"/>
    <w:basedOn w:val="Normal"/>
    <w:rsid w:val="009F58CD"/>
    <w:pPr>
      <w:overflowPunct w:val="0"/>
      <w:autoSpaceDE w:val="0"/>
      <w:autoSpaceDN w:val="0"/>
      <w:adjustRightInd w:val="0"/>
      <w:spacing w:before="0" w:line="240" w:lineRule="atLeast"/>
      <w:jc w:val="center"/>
      <w:textAlignment w:val="baseline"/>
    </w:pPr>
    <w:rPr>
      <w:rFonts w:ascii="Times New Roman" w:hAnsi="Times New Roman"/>
      <w:sz w:val="24"/>
    </w:rPr>
  </w:style>
  <w:style w:type="paragraph" w:customStyle="1" w:styleId="c5">
    <w:name w:val="c5"/>
    <w:basedOn w:val="Normal"/>
    <w:rsid w:val="009F58CD"/>
    <w:pPr>
      <w:spacing w:before="0" w:line="240" w:lineRule="atLeast"/>
      <w:jc w:val="center"/>
    </w:pPr>
    <w:rPr>
      <w:sz w:val="24"/>
    </w:rPr>
  </w:style>
  <w:style w:type="paragraph" w:customStyle="1" w:styleId="Cadrerelief">
    <w:name w:val="Cadre_relief"/>
    <w:basedOn w:val="Normal"/>
    <w:rsid w:val="009F58CD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overflowPunct w:val="0"/>
      <w:autoSpaceDE w:val="0"/>
      <w:autoSpaceDN w:val="0"/>
      <w:adjustRightInd w:val="0"/>
      <w:spacing w:before="120" w:line="288" w:lineRule="auto"/>
      <w:ind w:left="284" w:right="283"/>
      <w:textAlignment w:val="baseline"/>
    </w:pPr>
    <w:rPr>
      <w:rFonts w:ascii="Arial" w:hAnsi="Arial"/>
      <w:sz w:val="22"/>
    </w:rPr>
  </w:style>
  <w:style w:type="paragraph" w:styleId="Commentaire">
    <w:name w:val="annotation text"/>
    <w:basedOn w:val="Normal"/>
    <w:link w:val="CommentaireCar"/>
    <w:semiHidden/>
    <w:rsid w:val="009F58CD"/>
    <w:pPr>
      <w:spacing w:before="0"/>
    </w:pPr>
  </w:style>
  <w:style w:type="paragraph" w:styleId="Corpsdetexte">
    <w:name w:val="Body Text"/>
    <w:basedOn w:val="Normal"/>
    <w:rsid w:val="009F58CD"/>
  </w:style>
  <w:style w:type="paragraph" w:styleId="Corpsdetexte2">
    <w:name w:val="Body Text 2"/>
    <w:basedOn w:val="Normal"/>
    <w:rsid w:val="009F58CD"/>
    <w:pPr>
      <w:ind w:right="177"/>
      <w:jc w:val="right"/>
    </w:pPr>
    <w:rPr>
      <w:rFonts w:ascii="Albertus Extra Bold" w:hAnsi="Albertus Extra Bold"/>
      <w:b/>
      <w:i/>
      <w:smallCaps/>
      <w:sz w:val="32"/>
    </w:rPr>
  </w:style>
  <w:style w:type="paragraph" w:customStyle="1" w:styleId="Corpsdetexte21">
    <w:name w:val="Corps de texte 21"/>
    <w:basedOn w:val="Normal"/>
    <w:rsid w:val="009F58CD"/>
    <w:pPr>
      <w:ind w:left="567"/>
    </w:pPr>
    <w:rPr>
      <w:rFonts w:ascii="Times New Roman" w:hAnsi="Times New Roman"/>
      <w:szCs w:val="22"/>
    </w:rPr>
  </w:style>
  <w:style w:type="paragraph" w:customStyle="1" w:styleId="Corpsdetexte22">
    <w:name w:val="Corps de texte 22"/>
    <w:basedOn w:val="Normal"/>
    <w:rsid w:val="009F58CD"/>
    <w:pPr>
      <w:spacing w:before="120"/>
      <w:ind w:left="567"/>
    </w:pPr>
    <w:rPr>
      <w:rFonts w:ascii="Times New Roman" w:hAnsi="Times New Roman"/>
      <w:sz w:val="22"/>
      <w:szCs w:val="22"/>
    </w:rPr>
  </w:style>
  <w:style w:type="paragraph" w:styleId="Corpsdetexte3">
    <w:name w:val="Body Text 3"/>
    <w:basedOn w:val="Normal"/>
    <w:rsid w:val="009F58CD"/>
    <w:rPr>
      <w:b/>
    </w:rPr>
  </w:style>
  <w:style w:type="paragraph" w:customStyle="1" w:styleId="Corpsdetexte31">
    <w:name w:val="Corps de texte 3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textAlignment w:val="baseline"/>
    </w:pPr>
    <w:rPr>
      <w:rFonts w:ascii="Arial" w:hAnsi="Arial"/>
      <w:b/>
      <w:sz w:val="22"/>
    </w:rPr>
  </w:style>
  <w:style w:type="character" w:styleId="lev">
    <w:name w:val="Strong"/>
    <w:qFormat/>
    <w:rsid w:val="009F58CD"/>
    <w:rPr>
      <w:b/>
      <w:bCs/>
    </w:rPr>
  </w:style>
  <w:style w:type="character" w:customStyle="1" w:styleId="EmailStyle87">
    <w:name w:val="EmailStyle87"/>
    <w:rsid w:val="009F58CD"/>
    <w:rPr>
      <w:rFonts w:ascii="Arial" w:hAnsi="Arial" w:cs="Arial"/>
      <w:color w:val="auto"/>
      <w:sz w:val="20"/>
    </w:rPr>
  </w:style>
  <w:style w:type="character" w:customStyle="1" w:styleId="EmailStyle88">
    <w:name w:val="EmailStyle88"/>
    <w:rsid w:val="009F58CD"/>
    <w:rPr>
      <w:rFonts w:ascii="Arial" w:hAnsi="Arial" w:cs="Arial"/>
      <w:color w:val="auto"/>
      <w:sz w:val="20"/>
    </w:rPr>
  </w:style>
  <w:style w:type="paragraph" w:customStyle="1" w:styleId="numration">
    <w:name w:val="énumération"/>
    <w:basedOn w:val="Normal"/>
    <w:rsid w:val="009F58CD"/>
    <w:pPr>
      <w:spacing w:before="0" w:after="240"/>
      <w:ind w:left="284" w:hanging="283"/>
    </w:pPr>
  </w:style>
  <w:style w:type="paragraph" w:customStyle="1" w:styleId="numration1">
    <w:name w:val="énumération1"/>
    <w:rsid w:val="009F58CD"/>
    <w:pPr>
      <w:spacing w:before="120" w:after="240"/>
      <w:ind w:left="567" w:hanging="283"/>
      <w:jc w:val="both"/>
    </w:pPr>
    <w:rPr>
      <w:rFonts w:ascii="Arial" w:hAnsi="Arial"/>
      <w:sz w:val="22"/>
    </w:rPr>
  </w:style>
  <w:style w:type="paragraph" w:styleId="Explorateurdedocuments">
    <w:name w:val="Document Map"/>
    <w:basedOn w:val="Normal"/>
    <w:semiHidden/>
    <w:rsid w:val="009F58CD"/>
    <w:pPr>
      <w:shd w:val="clear" w:color="auto" w:fill="000080"/>
      <w:spacing w:before="0"/>
    </w:pPr>
    <w:rPr>
      <w:rFonts w:ascii="Tahoma" w:hAnsi="Tahoma" w:cs="Tahoma"/>
    </w:rPr>
  </w:style>
  <w:style w:type="character" w:customStyle="1" w:styleId="Fort">
    <w:name w:val="Fort"/>
    <w:rsid w:val="009F58CD"/>
    <w:rPr>
      <w:b/>
      <w:bCs/>
    </w:rPr>
  </w:style>
  <w:style w:type="paragraph" w:customStyle="1" w:styleId="Gras">
    <w:name w:val="Gras"/>
    <w:basedOn w:val="Normal"/>
    <w:next w:val="Normal"/>
    <w:rsid w:val="009F58CD"/>
    <w:rPr>
      <w:b/>
    </w:rPr>
  </w:style>
  <w:style w:type="table" w:styleId="Grilledutableau">
    <w:name w:val="Table Grid"/>
    <w:basedOn w:val="TableauNormal"/>
    <w:rsid w:val="009F58C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semiHidden/>
    <w:rsid w:val="009F58CD"/>
    <w:pPr>
      <w:spacing w:before="0"/>
      <w:ind w:left="220" w:hanging="220"/>
    </w:pPr>
  </w:style>
  <w:style w:type="paragraph" w:styleId="Index2">
    <w:name w:val="index 2"/>
    <w:basedOn w:val="Normal"/>
    <w:next w:val="Normal"/>
    <w:autoRedefine/>
    <w:semiHidden/>
    <w:rsid w:val="009F58CD"/>
    <w:pPr>
      <w:spacing w:before="0"/>
      <w:ind w:left="440" w:hanging="220"/>
    </w:pPr>
  </w:style>
  <w:style w:type="paragraph" w:styleId="Index3">
    <w:name w:val="index 3"/>
    <w:basedOn w:val="Normal"/>
    <w:next w:val="Normal"/>
    <w:autoRedefine/>
    <w:semiHidden/>
    <w:rsid w:val="009F58CD"/>
    <w:pPr>
      <w:spacing w:before="0"/>
      <w:ind w:left="660" w:hanging="220"/>
    </w:pPr>
  </w:style>
  <w:style w:type="paragraph" w:styleId="Index4">
    <w:name w:val="index 4"/>
    <w:basedOn w:val="Normal"/>
    <w:next w:val="Normal"/>
    <w:autoRedefine/>
    <w:semiHidden/>
    <w:rsid w:val="009F58CD"/>
    <w:pPr>
      <w:spacing w:before="0"/>
      <w:ind w:left="880" w:hanging="220"/>
    </w:pPr>
  </w:style>
  <w:style w:type="paragraph" w:styleId="Index5">
    <w:name w:val="index 5"/>
    <w:basedOn w:val="Normal"/>
    <w:next w:val="Normal"/>
    <w:autoRedefine/>
    <w:semiHidden/>
    <w:rsid w:val="009F58CD"/>
    <w:pPr>
      <w:spacing w:before="0"/>
      <w:ind w:left="1100" w:hanging="220"/>
    </w:pPr>
  </w:style>
  <w:style w:type="paragraph" w:styleId="Index6">
    <w:name w:val="index 6"/>
    <w:basedOn w:val="Normal"/>
    <w:next w:val="Normal"/>
    <w:autoRedefine/>
    <w:semiHidden/>
    <w:rsid w:val="009F58CD"/>
    <w:pPr>
      <w:spacing w:before="0"/>
      <w:ind w:left="1320" w:hanging="220"/>
    </w:pPr>
  </w:style>
  <w:style w:type="paragraph" w:styleId="Index7">
    <w:name w:val="index 7"/>
    <w:basedOn w:val="Normal"/>
    <w:next w:val="Normal"/>
    <w:autoRedefine/>
    <w:semiHidden/>
    <w:rsid w:val="009F58CD"/>
    <w:pPr>
      <w:spacing w:before="0"/>
      <w:ind w:left="1540" w:hanging="220"/>
    </w:pPr>
  </w:style>
  <w:style w:type="paragraph" w:styleId="Index8">
    <w:name w:val="index 8"/>
    <w:basedOn w:val="Normal"/>
    <w:next w:val="Normal"/>
    <w:autoRedefine/>
    <w:semiHidden/>
    <w:rsid w:val="009F58CD"/>
    <w:pPr>
      <w:spacing w:before="0"/>
      <w:ind w:left="1760" w:hanging="220"/>
    </w:pPr>
  </w:style>
  <w:style w:type="paragraph" w:styleId="Index9">
    <w:name w:val="index 9"/>
    <w:basedOn w:val="Normal"/>
    <w:next w:val="Normal"/>
    <w:autoRedefine/>
    <w:semiHidden/>
    <w:rsid w:val="009F58CD"/>
    <w:pPr>
      <w:spacing w:before="0"/>
      <w:ind w:left="1980" w:hanging="220"/>
    </w:pPr>
  </w:style>
  <w:style w:type="paragraph" w:styleId="Lgende">
    <w:name w:val="caption"/>
    <w:aliases w:val="tab n4"/>
    <w:basedOn w:val="Normal"/>
    <w:next w:val="Normal"/>
    <w:link w:val="LgendeCar"/>
    <w:qFormat/>
    <w:rsid w:val="009F58CD"/>
    <w:pPr>
      <w:numPr>
        <w:numId w:val="1"/>
      </w:numPr>
      <w:tabs>
        <w:tab w:val="center" w:pos="1122"/>
      </w:tabs>
      <w:spacing w:after="60"/>
    </w:pPr>
    <w:rPr>
      <w:i/>
    </w:rPr>
  </w:style>
  <w:style w:type="character" w:styleId="Lienhypertexte">
    <w:name w:val="Hyperlink"/>
    <w:uiPriority w:val="99"/>
    <w:rsid w:val="009F58CD"/>
    <w:rPr>
      <w:color w:val="0000FF"/>
      <w:u w:val="single"/>
    </w:rPr>
  </w:style>
  <w:style w:type="character" w:styleId="Lienhypertextesuivivisit">
    <w:name w:val="FollowedHyperlink"/>
    <w:rsid w:val="009F58CD"/>
    <w:rPr>
      <w:color w:val="800080"/>
      <w:u w:val="single"/>
    </w:rPr>
  </w:style>
  <w:style w:type="character" w:customStyle="1" w:styleId="Lienhypertexte1">
    <w:name w:val="Lien hypertexte1"/>
    <w:rsid w:val="009F58CD"/>
    <w:rPr>
      <w:color w:val="0000FF"/>
      <w:u w:val="single"/>
    </w:rPr>
  </w:style>
  <w:style w:type="character" w:customStyle="1" w:styleId="Lienhypertexte2">
    <w:name w:val="Lien hypertexte2"/>
    <w:rsid w:val="009F58CD"/>
    <w:rPr>
      <w:color w:val="0000FF"/>
      <w:u w:val="single"/>
    </w:rPr>
  </w:style>
  <w:style w:type="paragraph" w:styleId="Listepuces">
    <w:name w:val="List Bullet"/>
    <w:basedOn w:val="Normal"/>
    <w:rsid w:val="009F58CD"/>
    <w:pPr>
      <w:numPr>
        <w:numId w:val="2"/>
      </w:numPr>
      <w:spacing w:line="288" w:lineRule="auto"/>
    </w:pPr>
    <w:rPr>
      <w:rFonts w:ascii="Arial" w:hAnsi="Arial"/>
      <w:sz w:val="22"/>
    </w:rPr>
  </w:style>
  <w:style w:type="paragraph" w:styleId="Listepuces2">
    <w:name w:val="List Bullet 2"/>
    <w:basedOn w:val="Normal"/>
    <w:rsid w:val="009F58CD"/>
    <w:pPr>
      <w:numPr>
        <w:numId w:val="3"/>
      </w:numPr>
      <w:spacing w:before="0" w:line="288" w:lineRule="auto"/>
    </w:pPr>
    <w:rPr>
      <w:rFonts w:ascii="Arial" w:hAnsi="Arial"/>
      <w:sz w:val="22"/>
    </w:rPr>
  </w:style>
  <w:style w:type="character" w:styleId="Marquedecommentaire">
    <w:name w:val="annotation reference"/>
    <w:semiHidden/>
    <w:rsid w:val="009F58CD"/>
    <w:rPr>
      <w:sz w:val="16"/>
      <w:szCs w:val="16"/>
    </w:rPr>
  </w:style>
  <w:style w:type="paragraph" w:customStyle="1" w:styleId="n">
    <w:name w:val="n"/>
    <w:basedOn w:val="Titre4"/>
    <w:rsid w:val="009F58CD"/>
    <w:pPr>
      <w:numPr>
        <w:ilvl w:val="0"/>
        <w:numId w:val="0"/>
      </w:numPr>
      <w:spacing w:before="120" w:line="288" w:lineRule="auto"/>
    </w:pPr>
    <w:rPr>
      <w:rFonts w:ascii="Arial" w:hAnsi="Arial"/>
      <w:bCs/>
      <w:color w:val="auto"/>
      <w:sz w:val="22"/>
    </w:rPr>
  </w:style>
  <w:style w:type="paragraph" w:styleId="NormalWeb">
    <w:name w:val="Normal (Web)"/>
    <w:basedOn w:val="Normal"/>
    <w:uiPriority w:val="99"/>
    <w:unhideWhenUsed/>
    <w:rsid w:val="009F58C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Normalcentr">
    <w:name w:val="Block Text"/>
    <w:basedOn w:val="Normal"/>
    <w:rsid w:val="009F58CD"/>
    <w:pPr>
      <w:ind w:left="3240" w:right="-262"/>
      <w:jc w:val="right"/>
    </w:pPr>
    <w:rPr>
      <w:rFonts w:cs="Arial"/>
      <w:b/>
      <w:bCs/>
      <w:i/>
      <w:iCs/>
      <w:color w:val="000080"/>
      <w:sz w:val="36"/>
    </w:rPr>
  </w:style>
  <w:style w:type="paragraph" w:styleId="Notedebasdepage">
    <w:name w:val="footnote text"/>
    <w:basedOn w:val="Normal"/>
    <w:qFormat/>
    <w:rsid w:val="009F58CD"/>
    <w:rPr>
      <w:color w:val="7F7F7F"/>
    </w:rPr>
  </w:style>
  <w:style w:type="character" w:styleId="Numrodepage">
    <w:name w:val="page number"/>
    <w:basedOn w:val="Policepardfaut"/>
    <w:rsid w:val="009F58CD"/>
  </w:style>
  <w:style w:type="paragraph" w:customStyle="1" w:styleId="p1">
    <w:name w:val="p1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0">
    <w:name w:val="p10"/>
    <w:basedOn w:val="Normal"/>
    <w:rsid w:val="009F58CD"/>
    <w:pPr>
      <w:tabs>
        <w:tab w:val="left" w:pos="5100"/>
      </w:tabs>
      <w:spacing w:line="480" w:lineRule="atLeast"/>
      <w:ind w:left="3660"/>
    </w:pPr>
    <w:rPr>
      <w:rFonts w:ascii="Times New Roman" w:hAnsi="Times New Roman"/>
      <w:sz w:val="24"/>
    </w:rPr>
  </w:style>
  <w:style w:type="paragraph" w:customStyle="1" w:styleId="p11">
    <w:name w:val="p11"/>
    <w:basedOn w:val="Normal"/>
    <w:rsid w:val="009F58CD"/>
    <w:pPr>
      <w:tabs>
        <w:tab w:val="left" w:pos="720"/>
      </w:tabs>
      <w:spacing w:line="240" w:lineRule="atLeast"/>
    </w:pPr>
    <w:rPr>
      <w:rFonts w:ascii="Times New Roman" w:hAnsi="Times New Roman"/>
      <w:sz w:val="24"/>
    </w:rPr>
  </w:style>
  <w:style w:type="paragraph" w:customStyle="1" w:styleId="p12">
    <w:name w:val="p12"/>
    <w:basedOn w:val="Normal"/>
    <w:rsid w:val="009F58CD"/>
    <w:pPr>
      <w:tabs>
        <w:tab w:val="left" w:pos="580"/>
      </w:tabs>
      <w:spacing w:line="240" w:lineRule="atLeast"/>
      <w:ind w:left="860"/>
    </w:pPr>
    <w:rPr>
      <w:rFonts w:ascii="Times New Roman" w:hAnsi="Times New Roman"/>
      <w:sz w:val="24"/>
    </w:rPr>
  </w:style>
  <w:style w:type="paragraph" w:customStyle="1" w:styleId="p14">
    <w:name w:val="p14"/>
    <w:basedOn w:val="Normal"/>
    <w:rsid w:val="009F58CD"/>
    <w:pPr>
      <w:tabs>
        <w:tab w:val="left" w:pos="120"/>
      </w:tabs>
      <w:overflowPunct w:val="0"/>
      <w:autoSpaceDE w:val="0"/>
      <w:autoSpaceDN w:val="0"/>
      <w:adjustRightInd w:val="0"/>
      <w:spacing w:line="240" w:lineRule="atLeast"/>
      <w:ind w:left="1320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5">
    <w:name w:val="p15"/>
    <w:basedOn w:val="Normal"/>
    <w:rsid w:val="009F58CD"/>
    <w:pPr>
      <w:tabs>
        <w:tab w:val="left" w:pos="600"/>
        <w:tab w:val="left" w:pos="960"/>
      </w:tabs>
      <w:overflowPunct w:val="0"/>
      <w:autoSpaceDE w:val="0"/>
      <w:autoSpaceDN w:val="0"/>
      <w:adjustRightInd w:val="0"/>
      <w:spacing w:line="240" w:lineRule="atLeast"/>
      <w:ind w:left="432" w:hanging="432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7">
    <w:name w:val="p17"/>
    <w:basedOn w:val="Normal"/>
    <w:rsid w:val="009F58CD"/>
    <w:pPr>
      <w:numPr>
        <w:numId w:val="4"/>
      </w:numPr>
      <w:tabs>
        <w:tab w:val="left" w:pos="260"/>
        <w:tab w:val="left" w:pos="567"/>
      </w:tabs>
      <w:overflowPunct w:val="0"/>
      <w:autoSpaceDE w:val="0"/>
      <w:autoSpaceDN w:val="0"/>
      <w:adjustRightInd w:val="0"/>
      <w:textAlignment w:val="baseline"/>
    </w:pPr>
  </w:style>
  <w:style w:type="paragraph" w:customStyle="1" w:styleId="p18">
    <w:name w:val="p18"/>
    <w:basedOn w:val="Normal"/>
    <w:rsid w:val="009F58CD"/>
    <w:pPr>
      <w:tabs>
        <w:tab w:val="left" w:pos="600"/>
      </w:tabs>
      <w:overflowPunct w:val="0"/>
      <w:autoSpaceDE w:val="0"/>
      <w:autoSpaceDN w:val="0"/>
      <w:adjustRightInd w:val="0"/>
      <w:spacing w:line="300" w:lineRule="atLeast"/>
      <w:ind w:left="864" w:hanging="576"/>
      <w:jc w:val="left"/>
      <w:textAlignment w:val="baseline"/>
    </w:pPr>
    <w:rPr>
      <w:rFonts w:ascii="Times New Roman" w:hAnsi="Times New Roman"/>
      <w:sz w:val="24"/>
    </w:rPr>
  </w:style>
  <w:style w:type="paragraph" w:customStyle="1" w:styleId="p25">
    <w:name w:val="p25"/>
    <w:basedOn w:val="Normal"/>
    <w:rsid w:val="009F58CD"/>
    <w:pPr>
      <w:tabs>
        <w:tab w:val="left" w:pos="360"/>
      </w:tabs>
      <w:overflowPunct w:val="0"/>
      <w:autoSpaceDE w:val="0"/>
      <w:autoSpaceDN w:val="0"/>
      <w:adjustRightInd w:val="0"/>
      <w:spacing w:line="240" w:lineRule="atLeast"/>
      <w:ind w:left="1008" w:hanging="432"/>
      <w:jc w:val="left"/>
      <w:textAlignment w:val="baseline"/>
    </w:pPr>
    <w:rPr>
      <w:rFonts w:ascii="Times New Roman" w:hAnsi="Times New Roman"/>
      <w:sz w:val="24"/>
    </w:rPr>
  </w:style>
  <w:style w:type="paragraph" w:customStyle="1" w:styleId="p3">
    <w:name w:val="p3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4">
    <w:name w:val="p4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5">
    <w:name w:val="p5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30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70">
    <w:name w:val="p70"/>
    <w:basedOn w:val="Normal"/>
    <w:rsid w:val="009F58CD"/>
    <w:pPr>
      <w:tabs>
        <w:tab w:val="left" w:pos="2280"/>
        <w:tab w:val="left" w:pos="2640"/>
      </w:tabs>
      <w:spacing w:line="240" w:lineRule="atLeast"/>
      <w:ind w:left="1152" w:hanging="288"/>
      <w:jc w:val="left"/>
    </w:pPr>
    <w:rPr>
      <w:rFonts w:ascii="Times New Roman" w:hAnsi="Times New Roman"/>
      <w:sz w:val="24"/>
    </w:rPr>
  </w:style>
  <w:style w:type="paragraph" w:customStyle="1" w:styleId="p8">
    <w:name w:val="p8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before="0" w:line="180" w:lineRule="atLeast"/>
      <w:textAlignment w:val="baseline"/>
    </w:pPr>
    <w:rPr>
      <w:rFonts w:ascii="Times New Roman" w:hAnsi="Times New Roman"/>
      <w:sz w:val="24"/>
    </w:rPr>
  </w:style>
  <w:style w:type="paragraph" w:customStyle="1" w:styleId="p9">
    <w:name w:val="p9"/>
    <w:basedOn w:val="Normal"/>
    <w:rsid w:val="009F58CD"/>
    <w:pPr>
      <w:tabs>
        <w:tab w:val="left" w:pos="200"/>
      </w:tabs>
      <w:overflowPunct w:val="0"/>
      <w:autoSpaceDE w:val="0"/>
      <w:autoSpaceDN w:val="0"/>
      <w:adjustRightInd w:val="0"/>
      <w:spacing w:before="0" w:line="180" w:lineRule="atLeast"/>
      <w:ind w:left="1440" w:firstLine="144"/>
      <w:textAlignment w:val="baseline"/>
    </w:pPr>
    <w:rPr>
      <w:rFonts w:ascii="Times New Roman" w:hAnsi="Times New Roman"/>
      <w:sz w:val="24"/>
    </w:rPr>
  </w:style>
  <w:style w:type="paragraph" w:customStyle="1" w:styleId="Parareponse">
    <w:name w:val="Para_reponse"/>
    <w:basedOn w:val="Normal"/>
    <w:rsid w:val="009F58CD"/>
    <w:pPr>
      <w:keepNext/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hAnsi="Times New Roman"/>
      <w:sz w:val="24"/>
    </w:rPr>
  </w:style>
  <w:style w:type="paragraph" w:customStyle="1" w:styleId="Paragraphe">
    <w:name w:val="Paragraphe"/>
    <w:basedOn w:val="Normal"/>
    <w:rsid w:val="009F58CD"/>
    <w:pPr>
      <w:overflowPunct w:val="0"/>
      <w:autoSpaceDE w:val="0"/>
      <w:autoSpaceDN w:val="0"/>
      <w:adjustRightInd w:val="0"/>
      <w:spacing w:line="288" w:lineRule="auto"/>
      <w:textAlignment w:val="baseline"/>
    </w:pPr>
    <w:rPr>
      <w:rFonts w:ascii="Arial" w:hAnsi="Arial"/>
      <w:sz w:val="22"/>
    </w:rPr>
  </w:style>
  <w:style w:type="character" w:customStyle="1" w:styleId="ParagraphedelisteCar">
    <w:name w:val="Paragraphe de liste Car"/>
    <w:aliases w:val="Tab n1 Car"/>
    <w:link w:val="Paragraphedeliste1"/>
    <w:rsid w:val="009F58CD"/>
    <w:rPr>
      <w:rFonts w:ascii="DINOT-Bold" w:hAnsi="DINOT-Bold"/>
      <w:lang w:val="fr-FR" w:eastAsia="fr-FR" w:bidi="ar-SA"/>
    </w:rPr>
  </w:style>
  <w:style w:type="paragraph" w:customStyle="1" w:styleId="Paragraphedeliste1">
    <w:name w:val="Paragraphe de liste1"/>
    <w:aliases w:val="Tab n1"/>
    <w:basedOn w:val="Normal"/>
    <w:next w:val="Normal"/>
    <w:link w:val="ParagraphedelisteCar"/>
    <w:qFormat/>
    <w:rsid w:val="009F58CD"/>
    <w:pPr>
      <w:spacing w:after="60"/>
      <w:ind w:left="284"/>
      <w:contextualSpacing/>
    </w:pPr>
    <w:rPr>
      <w:rFonts w:ascii="DINOT-Bold" w:hAnsi="DINOT-Bold"/>
    </w:rPr>
  </w:style>
  <w:style w:type="paragraph" w:customStyle="1" w:styleId="Praragraphe">
    <w:name w:val="Praragraphe"/>
    <w:basedOn w:val="Normal"/>
    <w:rsid w:val="009F58CD"/>
    <w:pPr>
      <w:numPr>
        <w:numId w:val="5"/>
      </w:numPr>
      <w:spacing w:line="288" w:lineRule="auto"/>
    </w:pPr>
    <w:rPr>
      <w:rFonts w:ascii="Arial" w:hAnsi="Arial"/>
      <w:sz w:val="22"/>
    </w:rPr>
  </w:style>
  <w:style w:type="character" w:styleId="Rfrenceintense">
    <w:name w:val="Intense Reference"/>
    <w:qFormat/>
    <w:rsid w:val="009F58CD"/>
    <w:rPr>
      <w:b/>
      <w:bCs/>
      <w:smallCaps/>
      <w:color w:val="C0504D"/>
      <w:spacing w:val="5"/>
      <w:u w:val="single"/>
    </w:rPr>
  </w:style>
  <w:style w:type="paragraph" w:customStyle="1" w:styleId="Reponse">
    <w:name w:val="Reponse"/>
    <w:basedOn w:val="Normal"/>
    <w:rsid w:val="009F58CD"/>
    <w:pPr>
      <w:overflowPunct w:val="0"/>
      <w:autoSpaceDE w:val="0"/>
      <w:autoSpaceDN w:val="0"/>
      <w:adjustRightInd w:val="0"/>
      <w:spacing w:line="288" w:lineRule="auto"/>
      <w:ind w:left="567" w:right="567"/>
      <w:textAlignment w:val="baseline"/>
    </w:pPr>
    <w:rPr>
      <w:rFonts w:ascii="Arial" w:hAnsi="Arial"/>
      <w:color w:val="FF0000"/>
      <w:sz w:val="22"/>
    </w:rPr>
  </w:style>
  <w:style w:type="paragraph" w:styleId="Retraitcorpsdetexte">
    <w:name w:val="Body Text Indent"/>
    <w:basedOn w:val="Normal"/>
    <w:rsid w:val="009F58CD"/>
    <w:pPr>
      <w:ind w:left="720"/>
    </w:pPr>
  </w:style>
  <w:style w:type="paragraph" w:styleId="Retraitcorpsdetexte2">
    <w:name w:val="Body Text Indent 2"/>
    <w:basedOn w:val="Normal"/>
    <w:rsid w:val="009F58CD"/>
    <w:pPr>
      <w:tabs>
        <w:tab w:val="num" w:pos="360"/>
        <w:tab w:val="right" w:leader="dot" w:pos="7920"/>
        <w:tab w:val="right" w:pos="9000"/>
      </w:tabs>
      <w:ind w:left="360"/>
    </w:pPr>
    <w:rPr>
      <w:b/>
      <w:bCs/>
    </w:rPr>
  </w:style>
  <w:style w:type="paragraph" w:customStyle="1" w:styleId="Retraitcorpsdetexte21">
    <w:name w:val="Retrait corps de texte 2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ind w:left="1701"/>
      <w:textAlignment w:val="baseline"/>
    </w:pPr>
    <w:rPr>
      <w:rFonts w:ascii="Arial" w:hAnsi="Arial"/>
      <w:sz w:val="22"/>
    </w:rPr>
  </w:style>
  <w:style w:type="paragraph" w:styleId="Retraitcorpsdetexte3">
    <w:name w:val="Body Text Indent 3"/>
    <w:basedOn w:val="Normal"/>
    <w:rsid w:val="009F58CD"/>
    <w:pPr>
      <w:tabs>
        <w:tab w:val="right" w:leader="dot" w:pos="8505"/>
      </w:tabs>
      <w:ind w:left="360"/>
    </w:pPr>
  </w:style>
  <w:style w:type="paragraph" w:customStyle="1" w:styleId="Retraitcorpsdetexte31">
    <w:name w:val="Retrait corps de texte 3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ind w:left="567"/>
      <w:textAlignment w:val="baseline"/>
    </w:pPr>
    <w:rPr>
      <w:rFonts w:ascii="Arial" w:hAnsi="Arial"/>
      <w:b/>
      <w:sz w:val="22"/>
    </w:rPr>
  </w:style>
  <w:style w:type="paragraph" w:styleId="Sansinterligne">
    <w:name w:val="No Spacing"/>
    <w:link w:val="SansinterligneCar"/>
    <w:qFormat/>
    <w:rsid w:val="009F58CD"/>
    <w:rPr>
      <w:rFonts w:ascii="Calibri" w:hAnsi="Calibri"/>
      <w:sz w:val="22"/>
      <w:szCs w:val="22"/>
      <w:lang w:eastAsia="en-US"/>
    </w:rPr>
  </w:style>
  <w:style w:type="character" w:customStyle="1" w:styleId="SansinterligneCar">
    <w:name w:val="Sans interligne Car"/>
    <w:link w:val="Sansinterligne"/>
    <w:rsid w:val="009F58CD"/>
    <w:rPr>
      <w:rFonts w:ascii="Calibri" w:hAnsi="Calibri"/>
      <w:sz w:val="22"/>
      <w:szCs w:val="22"/>
      <w:lang w:val="fr-FR" w:eastAsia="en-US" w:bidi="ar-SA"/>
    </w:rPr>
  </w:style>
  <w:style w:type="paragraph" w:styleId="Sous-titre">
    <w:name w:val="Subtitle"/>
    <w:aliases w:val="Tab N3"/>
    <w:basedOn w:val="Normal"/>
    <w:next w:val="Normal"/>
    <w:link w:val="Sous-titreCar"/>
    <w:qFormat/>
    <w:rsid w:val="009F58CD"/>
    <w:pPr>
      <w:numPr>
        <w:numId w:val="6"/>
      </w:numPr>
    </w:pPr>
    <w:rPr>
      <w:bCs/>
    </w:rPr>
  </w:style>
  <w:style w:type="paragraph" w:customStyle="1" w:styleId="StockagefournitureslaboratoiredeChimie">
    <w:name w:val="Stockage fournitures laboratoire de Chimie"/>
    <w:basedOn w:val="Normal"/>
    <w:rsid w:val="009F58CD"/>
  </w:style>
  <w:style w:type="paragraph" w:customStyle="1" w:styleId="StyleArial11ptJustifi">
    <w:name w:val="Style Arial 11 pt Justifié"/>
    <w:basedOn w:val="Normal"/>
    <w:rsid w:val="009F58CD"/>
    <w:pPr>
      <w:numPr>
        <w:numId w:val="7"/>
      </w:numPr>
      <w:spacing w:after="120"/>
    </w:pPr>
    <w:rPr>
      <w:szCs w:val="24"/>
    </w:rPr>
  </w:style>
  <w:style w:type="numbering" w:customStyle="1" w:styleId="StyleAvecpucesWingdings3symboleRougeGauche063cm">
    <w:name w:val="Style Avec puces Wingdings 3 (symbole) Rouge Gauche :  063 cm ..."/>
    <w:basedOn w:val="Aucuneliste"/>
    <w:rsid w:val="009F58CD"/>
    <w:pPr>
      <w:numPr>
        <w:numId w:val="8"/>
      </w:numPr>
    </w:pPr>
  </w:style>
  <w:style w:type="paragraph" w:customStyle="1" w:styleId="StyleTitre2ArialGras14ptNonPetitesmajusculesTouten">
    <w:name w:val="Style Titre 2 + Arial Gras 14 pt Non Petites majuscules Tout en ..."/>
    <w:basedOn w:val="Titre2"/>
    <w:link w:val="StyleTitre2ArialGras14ptNonPetitesmajusculesToutenCar"/>
    <w:rsid w:val="009F58CD"/>
    <w:pPr>
      <w:numPr>
        <w:ilvl w:val="0"/>
        <w:numId w:val="0"/>
      </w:numPr>
    </w:pPr>
    <w:rPr>
      <w:bCs/>
      <w:caps/>
    </w:rPr>
  </w:style>
  <w:style w:type="paragraph" w:customStyle="1" w:styleId="StyleStyleTitre2ArialGras14ptNonPetitesmajusculesTout">
    <w:name w:val="Style Style Titre 2 + Arial Gras 14 pt Non Petites majuscules Tout ..."/>
    <w:basedOn w:val="StyleTitre2ArialGras14ptNonPetitesmajusculesTouten"/>
    <w:link w:val="StyleStyleTitre2ArialGras14ptNonPetitesmajusculesToutCar"/>
    <w:rsid w:val="009F58CD"/>
  </w:style>
  <w:style w:type="character" w:customStyle="1" w:styleId="StyleTitre2ArialGras14ptNonPetitesmajusculesToutenCar">
    <w:name w:val="Style Titre 2 + Arial Gras 14 pt Non Petites majuscules Tout en ... Car"/>
    <w:link w:val="StyleTitre2ArialGras14ptNonPetitesmajusculesTouten"/>
    <w:rsid w:val="009F58CD"/>
    <w:rPr>
      <w:rFonts w:ascii="DINOT-Black" w:hAnsi="DINOT-Black"/>
      <w:bCs/>
      <w:caps/>
      <w:color w:val="00B050"/>
      <w:sz w:val="24"/>
    </w:rPr>
  </w:style>
  <w:style w:type="character" w:customStyle="1" w:styleId="StyleStyleTitre2ArialGras14ptNonPetitesmajusculesToutCar">
    <w:name w:val="Style Style Titre 2 + Arial Gras 14 pt Non Petites majuscules Tout ... Car"/>
    <w:basedOn w:val="StyleTitre2ArialGras14ptNonPetitesmajusculesToutenCar"/>
    <w:link w:val="StyleStyleTitre2ArialGras14ptNonPetitesmajusculesTout"/>
    <w:rsid w:val="009F58CD"/>
    <w:rPr>
      <w:rFonts w:ascii="DINOT-Black" w:hAnsi="DINOT-Black"/>
      <w:bCs/>
      <w:caps/>
      <w:color w:val="00B050"/>
      <w:sz w:val="24"/>
    </w:rPr>
  </w:style>
  <w:style w:type="paragraph" w:customStyle="1" w:styleId="StyleStyle1Aprs6pt1">
    <w:name w:val="Style Style1 + Après : 6 pt1"/>
    <w:basedOn w:val="Normal"/>
    <w:rsid w:val="009F58CD"/>
    <w:pPr>
      <w:numPr>
        <w:numId w:val="9"/>
      </w:numPr>
    </w:pPr>
  </w:style>
  <w:style w:type="paragraph" w:customStyle="1" w:styleId="StyleTitre214ptNoirPetitesmajusculesNonToutenmajusc">
    <w:name w:val="Style Titre 2 + 14 pt Noir Petites majuscules Non Tout en majusc..."/>
    <w:basedOn w:val="Titre2"/>
    <w:rsid w:val="009F58CD"/>
    <w:pPr>
      <w:numPr>
        <w:ilvl w:val="0"/>
        <w:numId w:val="0"/>
      </w:numPr>
      <w:spacing w:before="120" w:after="240"/>
    </w:pPr>
    <w:rPr>
      <w:bCs/>
      <w:caps/>
      <w:color w:val="000000"/>
    </w:rPr>
  </w:style>
  <w:style w:type="paragraph" w:customStyle="1" w:styleId="StyleTitre4Avant144pt">
    <w:name w:val="Style Titre 4 + Avant : 144 pt"/>
    <w:basedOn w:val="Titre4"/>
    <w:rsid w:val="009F58CD"/>
    <w:pPr>
      <w:numPr>
        <w:ilvl w:val="0"/>
        <w:numId w:val="0"/>
      </w:numPr>
      <w:tabs>
        <w:tab w:val="num" w:pos="1364"/>
      </w:tabs>
      <w:spacing w:before="288"/>
      <w:ind w:left="646" w:hanging="646"/>
    </w:pPr>
    <w:rPr>
      <w:rFonts w:ascii="Verdana" w:hAnsi="Verdana"/>
      <w:i w:val="0"/>
      <w:u w:val="single"/>
    </w:rPr>
  </w:style>
  <w:style w:type="paragraph" w:customStyle="1" w:styleId="Style-">
    <w:name w:val="Style(-)"/>
    <w:basedOn w:val="Normal"/>
    <w:rsid w:val="009F58CD"/>
    <w:pPr>
      <w:tabs>
        <w:tab w:val="left" w:pos="993"/>
        <w:tab w:val="left" w:pos="1418"/>
        <w:tab w:val="left" w:pos="3969"/>
      </w:tabs>
      <w:spacing w:after="120"/>
      <w:ind w:left="850" w:hanging="288"/>
    </w:pPr>
    <w:rPr>
      <w:rFonts w:ascii="Times New Roman" w:hAnsi="Times New Roman"/>
      <w:szCs w:val="22"/>
    </w:rPr>
  </w:style>
  <w:style w:type="paragraph" w:customStyle="1" w:styleId="Style-Car">
    <w:name w:val="Style(-) Car"/>
    <w:basedOn w:val="Normal"/>
    <w:rsid w:val="009F58CD"/>
    <w:pPr>
      <w:numPr>
        <w:numId w:val="10"/>
      </w:numPr>
      <w:spacing w:after="60"/>
    </w:pPr>
    <w:rPr>
      <w:rFonts w:ascii="Times New Roman" w:hAnsi="Times New Roman"/>
    </w:rPr>
  </w:style>
  <w:style w:type="paragraph" w:customStyle="1" w:styleId="Style1">
    <w:name w:val="Style1"/>
    <w:basedOn w:val="Normal"/>
    <w:link w:val="Style1CarCar"/>
    <w:rsid w:val="009F58CD"/>
  </w:style>
  <w:style w:type="character" w:customStyle="1" w:styleId="Style1CarCar">
    <w:name w:val="Style1 Car Car"/>
    <w:link w:val="Style1"/>
    <w:rsid w:val="009F58CD"/>
    <w:rPr>
      <w:rFonts w:ascii="DINOT" w:hAnsi="DINOT"/>
      <w:lang w:val="fr-FR" w:eastAsia="fr-FR"/>
    </w:rPr>
  </w:style>
  <w:style w:type="paragraph" w:customStyle="1" w:styleId="Style2">
    <w:name w:val="Style2"/>
    <w:basedOn w:val="Normal"/>
    <w:link w:val="Style2Car"/>
    <w:rsid w:val="009F58CD"/>
    <w:pPr>
      <w:numPr>
        <w:numId w:val="12"/>
      </w:numPr>
      <w:spacing w:before="0" w:after="60"/>
    </w:pPr>
  </w:style>
  <w:style w:type="character" w:customStyle="1" w:styleId="Style2Car">
    <w:name w:val="Style2 Car"/>
    <w:link w:val="Style2"/>
    <w:rsid w:val="009F58CD"/>
    <w:rPr>
      <w:rFonts w:ascii="DINOT" w:hAnsi="DINOT"/>
      <w:lang w:val="fr-FR" w:eastAsia="fr-FR"/>
    </w:rPr>
  </w:style>
  <w:style w:type="paragraph" w:customStyle="1" w:styleId="Style3">
    <w:name w:val="Style3"/>
    <w:basedOn w:val="Style2"/>
    <w:rsid w:val="009F58CD"/>
    <w:pPr>
      <w:numPr>
        <w:numId w:val="13"/>
      </w:numPr>
    </w:pPr>
  </w:style>
  <w:style w:type="paragraph" w:customStyle="1" w:styleId="Style4">
    <w:name w:val="Style4"/>
    <w:basedOn w:val="Style2"/>
    <w:rsid w:val="009F58CD"/>
    <w:pPr>
      <w:keepNext/>
      <w:numPr>
        <w:numId w:val="14"/>
      </w:numPr>
      <w:spacing w:before="240" w:after="120"/>
      <w:outlineLvl w:val="1"/>
    </w:pPr>
    <w:rPr>
      <w:rFonts w:ascii="Arial" w:hAnsi="Arial"/>
      <w:b/>
      <w:caps/>
      <w:color w:val="333399"/>
      <w:sz w:val="28"/>
      <w:u w:val="single"/>
    </w:rPr>
  </w:style>
  <w:style w:type="paragraph" w:customStyle="1" w:styleId="Style5">
    <w:name w:val="Style5"/>
    <w:basedOn w:val="Style1"/>
    <w:link w:val="Style5Car"/>
    <w:rsid w:val="009F58CD"/>
    <w:pPr>
      <w:numPr>
        <w:ilvl w:val="1"/>
        <w:numId w:val="15"/>
      </w:numPr>
      <w:spacing w:after="60"/>
    </w:pPr>
  </w:style>
  <w:style w:type="character" w:customStyle="1" w:styleId="Style5Car">
    <w:name w:val="Style5 Car"/>
    <w:basedOn w:val="Style1CarCar"/>
    <w:link w:val="Style5"/>
    <w:rsid w:val="009F58CD"/>
    <w:rPr>
      <w:rFonts w:ascii="DINOT" w:hAnsi="DINOT"/>
      <w:lang w:val="fr-FR" w:eastAsia="fr-FR"/>
    </w:rPr>
  </w:style>
  <w:style w:type="paragraph" w:customStyle="1" w:styleId="t1">
    <w:name w:val="t1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16">
    <w:name w:val="t16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19">
    <w:name w:val="t19"/>
    <w:basedOn w:val="Normal"/>
    <w:rsid w:val="009F58CD"/>
    <w:pPr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2">
    <w:name w:val="t2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23">
    <w:name w:val="t23"/>
    <w:basedOn w:val="Normal"/>
    <w:rsid w:val="009F58CD"/>
    <w:pPr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3">
    <w:name w:val="t3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7">
    <w:name w:val="t7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8">
    <w:name w:val="t8"/>
    <w:basedOn w:val="Normal"/>
    <w:rsid w:val="009F58CD"/>
    <w:pPr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9">
    <w:name w:val="t9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abN5">
    <w:name w:val="tab N°5"/>
    <w:basedOn w:val="Normal"/>
    <w:link w:val="tabN5Car"/>
    <w:qFormat/>
    <w:rsid w:val="009F58CD"/>
    <w:pPr>
      <w:numPr>
        <w:numId w:val="16"/>
      </w:numPr>
      <w:spacing w:before="0"/>
      <w:jc w:val="left"/>
    </w:pPr>
    <w:rPr>
      <w:rFonts w:ascii="DINOT-Bold" w:hAnsi="DINOT-Bold"/>
    </w:rPr>
  </w:style>
  <w:style w:type="character" w:customStyle="1" w:styleId="tabN5Car">
    <w:name w:val="tab N°5 Car"/>
    <w:link w:val="tabN5"/>
    <w:rsid w:val="009F58CD"/>
    <w:rPr>
      <w:rFonts w:ascii="DINOT-Bold" w:hAnsi="DINOT-Bold"/>
      <w:lang w:val="fr-FR" w:eastAsia="fr-FR" w:bidi="ar-SA"/>
    </w:rPr>
  </w:style>
  <w:style w:type="character" w:customStyle="1" w:styleId="TitreCar">
    <w:name w:val="Titre Car"/>
    <w:aliases w:val="Tab N2 Car"/>
    <w:link w:val="Titre"/>
    <w:rsid w:val="009F58CD"/>
    <w:rPr>
      <w:rFonts w:ascii="DINOT" w:hAnsi="DINOT"/>
      <w:lang w:val="fr-FR" w:eastAsia="fr-FR" w:bidi="ar-SA"/>
    </w:rPr>
  </w:style>
  <w:style w:type="paragraph" w:styleId="Titre">
    <w:name w:val="Title"/>
    <w:aliases w:val="Tab N2"/>
    <w:basedOn w:val="Normal"/>
    <w:next w:val="Normal"/>
    <w:link w:val="TitreCar"/>
    <w:qFormat/>
    <w:rsid w:val="009F58CD"/>
    <w:pPr>
      <w:ind w:left="284"/>
    </w:pPr>
  </w:style>
  <w:style w:type="character" w:customStyle="1" w:styleId="Sous-titreCar">
    <w:name w:val="Sous-titre Car"/>
    <w:aliases w:val="Tab N3 Car"/>
    <w:link w:val="Sous-titre"/>
    <w:rsid w:val="009F58CD"/>
    <w:rPr>
      <w:rFonts w:ascii="DINOT" w:hAnsi="DINOT"/>
      <w:bCs/>
      <w:lang w:val="fr-FR" w:eastAsia="fr-FR"/>
    </w:rPr>
  </w:style>
  <w:style w:type="character" w:customStyle="1" w:styleId="LgendeCar">
    <w:name w:val="Légende Car"/>
    <w:aliases w:val="tab n4 Car"/>
    <w:link w:val="Lgende"/>
    <w:rsid w:val="009F58CD"/>
    <w:rPr>
      <w:rFonts w:ascii="DINOT" w:hAnsi="DINOT"/>
      <w:i/>
      <w:lang w:val="fr-FR" w:eastAsia="fr-FR"/>
    </w:rPr>
  </w:style>
  <w:style w:type="paragraph" w:customStyle="1" w:styleId="TEXTENORMAL">
    <w:name w:val="TEXTE NORMAL"/>
    <w:basedOn w:val="Retraitcorpsdetexte"/>
    <w:rsid w:val="009F58CD"/>
    <w:pPr>
      <w:ind w:left="567"/>
    </w:pPr>
    <w:rPr>
      <w:rFonts w:ascii="Times New Roman" w:hAnsi="Times New Roman"/>
      <w:szCs w:val="22"/>
    </w:rPr>
  </w:style>
  <w:style w:type="paragraph" w:customStyle="1" w:styleId="titre0">
    <w:name w:val="titre"/>
    <w:basedOn w:val="Titre"/>
    <w:link w:val="titreCar0"/>
    <w:qFormat/>
    <w:rsid w:val="009F58CD"/>
    <w:rPr>
      <w:rFonts w:ascii="DINOT-Black" w:hAnsi="DINOT-Black"/>
      <w:sz w:val="22"/>
    </w:rPr>
  </w:style>
  <w:style w:type="paragraph" w:customStyle="1" w:styleId="TITRE10">
    <w:name w:val="TITRE 10"/>
    <w:basedOn w:val="Normal"/>
    <w:qFormat/>
    <w:rsid w:val="009F58CD"/>
  </w:style>
  <w:style w:type="paragraph" w:customStyle="1" w:styleId="Titre2ComplexeArial12ptAutomatiqueGauche">
    <w:name w:val="Titre 2 + (Complexe) Arial 12 pt Automatique Gauche"/>
    <w:basedOn w:val="Titre2"/>
    <w:rsid w:val="009F58CD"/>
    <w:pPr>
      <w:numPr>
        <w:ilvl w:val="0"/>
        <w:numId w:val="0"/>
      </w:numPr>
      <w:spacing w:before="0" w:after="0"/>
    </w:pPr>
    <w:rPr>
      <w:rFonts w:ascii="Arial Gras" w:hAnsi="Arial Gras" w:cs="Arial"/>
      <w:b/>
      <w:bCs/>
      <w:iCs/>
      <w:color w:val="auto"/>
      <w:szCs w:val="24"/>
    </w:rPr>
  </w:style>
  <w:style w:type="character" w:customStyle="1" w:styleId="titreCar0">
    <w:name w:val="titre Car"/>
    <w:link w:val="titre0"/>
    <w:rsid w:val="009F58CD"/>
    <w:rPr>
      <w:rFonts w:ascii="DINOT-Black" w:hAnsi="DINOT-Black"/>
      <w:sz w:val="22"/>
    </w:rPr>
  </w:style>
  <w:style w:type="character" w:styleId="Titredulivre">
    <w:name w:val="Book Title"/>
    <w:qFormat/>
    <w:rsid w:val="009F58CD"/>
    <w:rPr>
      <w:b/>
      <w:bCs/>
      <w:smallCaps/>
      <w:spacing w:val="5"/>
    </w:rPr>
  </w:style>
  <w:style w:type="paragraph" w:customStyle="1" w:styleId="titreillustration">
    <w:name w:val="titre illustration"/>
    <w:basedOn w:val="Lgende"/>
    <w:link w:val="titreillustrationCar"/>
    <w:qFormat/>
    <w:rsid w:val="009F58CD"/>
    <w:pPr>
      <w:numPr>
        <w:numId w:val="0"/>
      </w:numPr>
      <w:ind w:firstLine="709"/>
      <w:jc w:val="left"/>
    </w:pPr>
  </w:style>
  <w:style w:type="character" w:customStyle="1" w:styleId="titreillustrationCar">
    <w:name w:val="titre illustration Car"/>
    <w:basedOn w:val="LgendeCar"/>
    <w:link w:val="titreillustration"/>
    <w:rsid w:val="009F58CD"/>
    <w:rPr>
      <w:rFonts w:ascii="DINOT" w:hAnsi="DINOT"/>
      <w:i/>
      <w:lang w:val="fr-FR" w:eastAsia="fr-FR"/>
    </w:rPr>
  </w:style>
  <w:style w:type="paragraph" w:styleId="Titreindex">
    <w:name w:val="index heading"/>
    <w:basedOn w:val="Normal"/>
    <w:next w:val="Index1"/>
    <w:semiHidden/>
    <w:rsid w:val="009F58CD"/>
  </w:style>
  <w:style w:type="paragraph" w:customStyle="1" w:styleId="TITRE80">
    <w:name w:val="TITRE8"/>
    <w:basedOn w:val="Style2"/>
    <w:link w:val="TITRE8Car0"/>
    <w:qFormat/>
    <w:rsid w:val="009F58CD"/>
    <w:pPr>
      <w:numPr>
        <w:numId w:val="0"/>
      </w:numPr>
      <w:spacing w:before="60"/>
      <w:ind w:left="907" w:hanging="340"/>
    </w:pPr>
  </w:style>
  <w:style w:type="character" w:customStyle="1" w:styleId="TITRE8Car0">
    <w:name w:val="TITRE8 Car"/>
    <w:basedOn w:val="Style2Car"/>
    <w:link w:val="TITRE80"/>
    <w:rsid w:val="009F58CD"/>
    <w:rPr>
      <w:rFonts w:ascii="DINOT" w:hAnsi="DINOT"/>
      <w:lang w:val="fr-FR" w:eastAsia="fr-FR"/>
    </w:rPr>
  </w:style>
  <w:style w:type="paragraph" w:customStyle="1" w:styleId="TM-Entte">
    <w:name w:val="TM - En tête"/>
    <w:basedOn w:val="En-tte"/>
    <w:next w:val="Normal"/>
    <w:rsid w:val="009F58CD"/>
    <w:pPr>
      <w:tabs>
        <w:tab w:val="clear" w:pos="9639"/>
        <w:tab w:val="right" w:leader="dot" w:pos="9781"/>
      </w:tabs>
    </w:pPr>
  </w:style>
  <w:style w:type="paragraph" w:styleId="TM1">
    <w:name w:val="toc 1"/>
    <w:basedOn w:val="Titre1"/>
    <w:next w:val="Normal"/>
    <w:autoRedefine/>
    <w:uiPriority w:val="39"/>
    <w:rsid w:val="009F58CD"/>
    <w:pPr>
      <w:keepNext w:val="0"/>
      <w:numPr>
        <w:numId w:val="0"/>
      </w:numPr>
      <w:tabs>
        <w:tab w:val="left" w:pos="567"/>
        <w:tab w:val="right" w:leader="dot" w:pos="9072"/>
      </w:tabs>
      <w:spacing w:after="0"/>
    </w:pPr>
    <w:rPr>
      <w:rFonts w:cs="Arial"/>
      <w:kern w:val="0"/>
      <w:sz w:val="24"/>
      <w:szCs w:val="24"/>
    </w:rPr>
  </w:style>
  <w:style w:type="paragraph" w:styleId="TM2">
    <w:name w:val="toc 2"/>
    <w:basedOn w:val="Titre2"/>
    <w:next w:val="Normal"/>
    <w:autoRedefine/>
    <w:uiPriority w:val="39"/>
    <w:rsid w:val="009F58CD"/>
    <w:pPr>
      <w:keepNext w:val="0"/>
      <w:numPr>
        <w:ilvl w:val="0"/>
        <w:numId w:val="0"/>
      </w:numPr>
      <w:tabs>
        <w:tab w:val="left" w:pos="1134"/>
        <w:tab w:val="right" w:leader="dot" w:pos="9072"/>
      </w:tabs>
      <w:spacing w:before="0" w:after="0"/>
      <w:ind w:left="284"/>
    </w:pPr>
    <w:rPr>
      <w:rFonts w:ascii="DINOT-Bold" w:hAnsi="DINOT-Bold"/>
      <w:noProof/>
      <w:color w:val="000000"/>
      <w:sz w:val="22"/>
      <w:szCs w:val="22"/>
    </w:rPr>
  </w:style>
  <w:style w:type="paragraph" w:styleId="TM3">
    <w:name w:val="toc 3"/>
    <w:basedOn w:val="Titre3"/>
    <w:next w:val="Normal"/>
    <w:autoRedefine/>
    <w:uiPriority w:val="39"/>
    <w:rsid w:val="009F58CD"/>
    <w:pPr>
      <w:keepNext w:val="0"/>
      <w:numPr>
        <w:ilvl w:val="0"/>
        <w:numId w:val="0"/>
      </w:numPr>
      <w:tabs>
        <w:tab w:val="left" w:pos="1540"/>
        <w:tab w:val="right" w:leader="dot" w:pos="9072"/>
      </w:tabs>
      <w:spacing w:before="0" w:after="0"/>
      <w:ind w:left="567"/>
    </w:pPr>
    <w:rPr>
      <w:rFonts w:ascii="DINOT" w:hAnsi="DINOT" w:cs="Arial"/>
      <w:b w:val="0"/>
      <w:noProof/>
      <w:sz w:val="20"/>
    </w:rPr>
  </w:style>
  <w:style w:type="paragraph" w:styleId="TM4">
    <w:name w:val="toc 4"/>
    <w:basedOn w:val="Titre4"/>
    <w:next w:val="Normal"/>
    <w:autoRedefine/>
    <w:rsid w:val="009F58CD"/>
    <w:pPr>
      <w:keepNext w:val="0"/>
      <w:numPr>
        <w:ilvl w:val="0"/>
        <w:numId w:val="0"/>
      </w:numPr>
      <w:tabs>
        <w:tab w:val="right" w:leader="dot" w:pos="9072"/>
      </w:tabs>
      <w:spacing w:before="0" w:after="0"/>
      <w:ind w:left="851"/>
    </w:pPr>
    <w:rPr>
      <w:noProof/>
      <w:szCs w:val="22"/>
    </w:rPr>
  </w:style>
  <w:style w:type="paragraph" w:styleId="TM5">
    <w:name w:val="toc 5"/>
    <w:basedOn w:val="Normal"/>
    <w:next w:val="Normal"/>
    <w:autoRedefine/>
    <w:rsid w:val="009F58CD"/>
    <w:pPr>
      <w:tabs>
        <w:tab w:val="right" w:leader="dot" w:pos="9072"/>
      </w:tabs>
      <w:ind w:left="1134"/>
    </w:pPr>
  </w:style>
  <w:style w:type="paragraph" w:styleId="TM6">
    <w:name w:val="toc 6"/>
    <w:basedOn w:val="Normal"/>
    <w:next w:val="Normal"/>
    <w:autoRedefine/>
    <w:rsid w:val="009F58CD"/>
    <w:pPr>
      <w:ind w:left="1100"/>
    </w:pPr>
  </w:style>
  <w:style w:type="paragraph" w:styleId="TM7">
    <w:name w:val="toc 7"/>
    <w:basedOn w:val="Normal"/>
    <w:next w:val="Normal"/>
    <w:autoRedefine/>
    <w:rsid w:val="009F58CD"/>
    <w:pPr>
      <w:ind w:left="1320"/>
    </w:pPr>
  </w:style>
  <w:style w:type="paragraph" w:styleId="TM8">
    <w:name w:val="toc 8"/>
    <w:basedOn w:val="Normal"/>
    <w:next w:val="Normal"/>
    <w:autoRedefine/>
    <w:rsid w:val="009F58CD"/>
    <w:pPr>
      <w:ind w:left="1540"/>
    </w:pPr>
  </w:style>
  <w:style w:type="paragraph" w:styleId="TM9">
    <w:name w:val="toc 9"/>
    <w:basedOn w:val="Normal"/>
    <w:next w:val="Normal"/>
    <w:autoRedefine/>
    <w:rsid w:val="009F58CD"/>
    <w:pPr>
      <w:ind w:left="1760"/>
    </w:pPr>
  </w:style>
  <w:style w:type="paragraph" w:customStyle="1" w:styleId="Trame">
    <w:name w:val="Trame"/>
    <w:basedOn w:val="Normal"/>
    <w:rsid w:val="009F58CD"/>
    <w:pPr>
      <w:shd w:val="pct20" w:color="auto" w:fill="auto"/>
      <w:overflowPunct w:val="0"/>
      <w:autoSpaceDE w:val="0"/>
      <w:autoSpaceDN w:val="0"/>
      <w:adjustRightInd w:val="0"/>
      <w:spacing w:line="288" w:lineRule="auto"/>
      <w:jc w:val="center"/>
      <w:textAlignment w:val="baseline"/>
    </w:pPr>
    <w:rPr>
      <w:rFonts w:ascii="Arial" w:hAnsi="Arial"/>
      <w:b/>
      <w:sz w:val="40"/>
    </w:rPr>
  </w:style>
  <w:style w:type="paragraph" w:customStyle="1" w:styleId="xl25">
    <w:name w:val="xl25"/>
    <w:basedOn w:val="Normal"/>
    <w:rsid w:val="009F58CD"/>
    <w:pPr>
      <w:spacing w:before="100" w:beforeAutospacing="1" w:after="100" w:afterAutospacing="1"/>
      <w:jc w:val="center"/>
      <w:textAlignment w:val="center"/>
    </w:pPr>
    <w:rPr>
      <w:rFonts w:cs="Arial"/>
      <w:sz w:val="24"/>
      <w:szCs w:val="24"/>
    </w:rPr>
  </w:style>
  <w:style w:type="paragraph" w:customStyle="1" w:styleId="xl26">
    <w:name w:val="xl26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27">
    <w:name w:val="xl27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28">
    <w:name w:val="xl28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29">
    <w:name w:val="xl29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0">
    <w:name w:val="xl30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1">
    <w:name w:val="xl31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2">
    <w:name w:val="xl32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3">
    <w:name w:val="xl33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34">
    <w:name w:val="xl34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35">
    <w:name w:val="xl35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i/>
      <w:iCs/>
      <w:sz w:val="22"/>
      <w:szCs w:val="22"/>
    </w:rPr>
  </w:style>
  <w:style w:type="paragraph" w:customStyle="1" w:styleId="xl36">
    <w:name w:val="xl36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i/>
      <w:iCs/>
      <w:sz w:val="22"/>
      <w:szCs w:val="22"/>
    </w:rPr>
  </w:style>
  <w:style w:type="paragraph" w:customStyle="1" w:styleId="xl37">
    <w:name w:val="xl37"/>
    <w:basedOn w:val="Normal"/>
    <w:rsid w:val="009F58CD"/>
    <w:pPr>
      <w:pBdr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8">
    <w:name w:val="xl38"/>
    <w:basedOn w:val="Normal"/>
    <w:rsid w:val="009F58CD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9">
    <w:name w:val="xl39"/>
    <w:basedOn w:val="Normal"/>
    <w:rsid w:val="009F58CD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0">
    <w:name w:val="xl40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1">
    <w:name w:val="xl41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2">
    <w:name w:val="xl42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3">
    <w:name w:val="xl43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4">
    <w:name w:val="xl44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5">
    <w:name w:val="xl45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6">
    <w:name w:val="xl46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7">
    <w:name w:val="xl47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8">
    <w:name w:val="xl48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9">
    <w:name w:val="xl49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0">
    <w:name w:val="xl50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1">
    <w:name w:val="xl51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2">
    <w:name w:val="xl52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3">
    <w:name w:val="xl53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4">
    <w:name w:val="xl54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5">
    <w:name w:val="xl55"/>
    <w:basedOn w:val="Normal"/>
    <w:rsid w:val="009F58CD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6">
    <w:name w:val="xl56"/>
    <w:basedOn w:val="Normal"/>
    <w:rsid w:val="009F58CD"/>
    <w:pPr>
      <w:pBdr>
        <w:top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57">
    <w:name w:val="xl57"/>
    <w:basedOn w:val="Normal"/>
    <w:rsid w:val="009F58CD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8">
    <w:name w:val="xl58"/>
    <w:basedOn w:val="Normal"/>
    <w:rsid w:val="009F58C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9">
    <w:name w:val="xl59"/>
    <w:basedOn w:val="Normal"/>
    <w:rsid w:val="009F58CD"/>
    <w:pPr>
      <w:pBdr>
        <w:top w:val="double" w:sz="6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0">
    <w:name w:val="xl60"/>
    <w:basedOn w:val="Normal"/>
    <w:rsid w:val="009F58CD"/>
    <w:pPr>
      <w:pBdr>
        <w:left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1">
    <w:name w:val="xl61"/>
    <w:basedOn w:val="Normal"/>
    <w:rsid w:val="009F58CD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2">
    <w:name w:val="xl62"/>
    <w:basedOn w:val="Normal"/>
    <w:rsid w:val="009F58CD"/>
    <w:pPr>
      <w:pBdr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3">
    <w:name w:val="xl63"/>
    <w:basedOn w:val="Normal"/>
    <w:rsid w:val="009F58CD"/>
    <w:pPr>
      <w:pBdr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4">
    <w:name w:val="xl64"/>
    <w:basedOn w:val="Normal"/>
    <w:rsid w:val="009F58C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5">
    <w:name w:val="xl65"/>
    <w:basedOn w:val="Normal"/>
    <w:rsid w:val="009F58CD"/>
    <w:pPr>
      <w:pBdr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6">
    <w:name w:val="xl66"/>
    <w:basedOn w:val="Normal"/>
    <w:rsid w:val="009F58CD"/>
    <w:pPr>
      <w:pBdr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7">
    <w:name w:val="xl67"/>
    <w:basedOn w:val="Normal"/>
    <w:rsid w:val="009F58CD"/>
    <w:pPr>
      <w:pBdr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8">
    <w:name w:val="xl68"/>
    <w:basedOn w:val="Normal"/>
    <w:rsid w:val="009F58CD"/>
    <w:pPr>
      <w:pBdr>
        <w:left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9">
    <w:name w:val="xl69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0">
    <w:name w:val="xl70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1">
    <w:name w:val="xl71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2">
    <w:name w:val="xl72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3">
    <w:name w:val="xl73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4">
    <w:name w:val="xl74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5">
    <w:name w:val="xl75"/>
    <w:basedOn w:val="Normal"/>
    <w:rsid w:val="009F58CD"/>
    <w:pPr>
      <w:pBdr>
        <w:top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6">
    <w:name w:val="xl76"/>
    <w:basedOn w:val="Normal"/>
    <w:rsid w:val="009F58CD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7">
    <w:name w:val="xl77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8">
    <w:name w:val="xl78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9">
    <w:name w:val="xl79"/>
    <w:basedOn w:val="Normal"/>
    <w:rsid w:val="009F58CD"/>
    <w:pPr>
      <w:pBdr>
        <w:top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0">
    <w:name w:val="xl80"/>
    <w:basedOn w:val="Normal"/>
    <w:rsid w:val="009F58C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1">
    <w:name w:val="xl81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2">
    <w:name w:val="xl82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3">
    <w:name w:val="xl83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4">
    <w:name w:val="xl84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5">
    <w:name w:val="xl85"/>
    <w:basedOn w:val="Normal"/>
    <w:rsid w:val="009F58CD"/>
    <w:pPr>
      <w:pBdr>
        <w:top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6">
    <w:name w:val="xl86"/>
    <w:basedOn w:val="Normal"/>
    <w:rsid w:val="009F58CD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character" w:customStyle="1" w:styleId="CarCar16">
    <w:name w:val="Car Car16"/>
    <w:rsid w:val="005E1DE2"/>
    <w:rPr>
      <w:rFonts w:ascii="Arial" w:hAnsi="Arial" w:cs="Arial"/>
      <w:b/>
      <w:smallCaps/>
      <w:sz w:val="28"/>
      <w:u w:val="single"/>
    </w:rPr>
  </w:style>
  <w:style w:type="character" w:customStyle="1" w:styleId="CarCar14">
    <w:name w:val="Car Car14"/>
    <w:rsid w:val="005E1DE2"/>
    <w:rPr>
      <w:rFonts w:ascii="Arial" w:hAnsi="Arial"/>
      <w:u w:val="single"/>
    </w:rPr>
  </w:style>
  <w:style w:type="paragraph" w:customStyle="1" w:styleId="textenote">
    <w:name w:val="texte note"/>
    <w:basedOn w:val="Normal"/>
    <w:rsid w:val="005E1DE2"/>
    <w:rPr>
      <w:rFonts w:ascii="Tms Rmn" w:hAnsi="Tms Rmn"/>
    </w:rPr>
  </w:style>
  <w:style w:type="paragraph" w:customStyle="1" w:styleId="DT-CMPANNEXES">
    <w:name w:val="DT-CMP ANNEXES"/>
    <w:basedOn w:val="Normal"/>
    <w:rsid w:val="005E1DE2"/>
    <w:pPr>
      <w:tabs>
        <w:tab w:val="left" w:pos="9356"/>
      </w:tabs>
      <w:ind w:right="-28"/>
      <w:jc w:val="center"/>
    </w:pPr>
    <w:rPr>
      <w:rFonts w:ascii="Times" w:hAnsi="Times"/>
      <w:b/>
      <w:sz w:val="32"/>
    </w:rPr>
  </w:style>
  <w:style w:type="paragraph" w:customStyle="1" w:styleId="DT-CMPARTICLE">
    <w:name w:val="DT-CMP ARTICLE"/>
    <w:basedOn w:val="Normal"/>
    <w:rsid w:val="005E1DE2"/>
    <w:pPr>
      <w:tabs>
        <w:tab w:val="right" w:leader="dot" w:pos="8220"/>
      </w:tabs>
    </w:pPr>
    <w:rPr>
      <w:rFonts w:ascii="Times" w:hAnsi="Times"/>
      <w:b/>
      <w:sz w:val="22"/>
    </w:rPr>
  </w:style>
  <w:style w:type="paragraph" w:customStyle="1" w:styleId="DT-CMPSsarticle1erniveau">
    <w:name w:val="DT-CMP Ss article 1er niveau"/>
    <w:basedOn w:val="Normal"/>
    <w:rsid w:val="005E1DE2"/>
    <w:rPr>
      <w:rFonts w:ascii="Times" w:hAnsi="Times"/>
      <w:b/>
      <w:sz w:val="22"/>
    </w:rPr>
  </w:style>
  <w:style w:type="paragraph" w:styleId="Objetducommentaire">
    <w:name w:val="annotation subject"/>
    <w:basedOn w:val="Commentaire"/>
    <w:next w:val="Commentaire"/>
    <w:semiHidden/>
    <w:rsid w:val="005E1DE2"/>
    <w:pPr>
      <w:spacing w:before="60"/>
    </w:pPr>
    <w:rPr>
      <w:rFonts w:ascii="Arial" w:hAnsi="Arial"/>
      <w:b/>
      <w:bCs/>
    </w:rPr>
  </w:style>
  <w:style w:type="paragraph" w:customStyle="1" w:styleId="05ARTICLENiv1-Texte">
    <w:name w:val="05_ARTICLE_Niv1 - Texte"/>
    <w:link w:val="05ARTICLENiv1-TexteCar"/>
    <w:rsid w:val="005E1DE2"/>
    <w:pPr>
      <w:tabs>
        <w:tab w:val="left" w:leader="dot" w:pos="9526"/>
      </w:tabs>
      <w:spacing w:after="240"/>
      <w:jc w:val="both"/>
    </w:pPr>
    <w:rPr>
      <w:rFonts w:ascii="Verdana" w:hAnsi="Verdana"/>
      <w:noProof/>
      <w:spacing w:val="-6"/>
      <w:sz w:val="18"/>
    </w:rPr>
  </w:style>
  <w:style w:type="character" w:customStyle="1" w:styleId="05ARTICLENiv1-TexteCar">
    <w:name w:val="05_ARTICLE_Niv1 - Texte Car"/>
    <w:link w:val="05ARTICLENiv1-Texte"/>
    <w:rsid w:val="005E1DE2"/>
    <w:rPr>
      <w:rFonts w:ascii="Verdana" w:hAnsi="Verdana"/>
      <w:noProof/>
      <w:spacing w:val="-6"/>
      <w:sz w:val="18"/>
      <w:lang w:val="fr-FR" w:eastAsia="fr-FR" w:bidi="ar-SA"/>
    </w:rPr>
  </w:style>
  <w:style w:type="character" w:styleId="Emphaseple">
    <w:name w:val="Subtle Emphasis"/>
    <w:qFormat/>
    <w:rsid w:val="005E1DE2"/>
    <w:rPr>
      <w:i/>
      <w:iCs/>
      <w:color w:val="808080"/>
    </w:rPr>
  </w:style>
  <w:style w:type="paragraph" w:styleId="En-ttedetabledesmatires">
    <w:name w:val="TOC Heading"/>
    <w:basedOn w:val="Titre1"/>
    <w:next w:val="Normal"/>
    <w:uiPriority w:val="39"/>
    <w:qFormat/>
    <w:rsid w:val="005E1DE2"/>
    <w:pPr>
      <w:numPr>
        <w:numId w:val="0"/>
      </w:numPr>
      <w:tabs>
        <w:tab w:val="left" w:pos="1247"/>
      </w:tabs>
      <w:spacing w:after="60"/>
      <w:outlineLvl w:val="9"/>
    </w:pPr>
    <w:rPr>
      <w:rFonts w:ascii="Cambria" w:hAnsi="Cambria"/>
      <w:b w:val="0"/>
      <w:bCs/>
      <w:caps w:val="0"/>
      <w:noProof w:val="0"/>
      <w:color w:val="auto"/>
      <w:kern w:val="32"/>
      <w:sz w:val="32"/>
      <w:szCs w:val="32"/>
    </w:rPr>
  </w:style>
  <w:style w:type="paragraph" w:customStyle="1" w:styleId="Paradouble">
    <w:name w:val="Para_double"/>
    <w:basedOn w:val="Paragraphe"/>
    <w:rsid w:val="005E1DE2"/>
    <w:pPr>
      <w:spacing w:before="120" w:after="240" w:line="240" w:lineRule="auto"/>
    </w:pPr>
    <w:rPr>
      <w:rFonts w:ascii="Times New Roman" w:hAnsi="Times New Roman"/>
      <w:sz w:val="24"/>
    </w:rPr>
  </w:style>
  <w:style w:type="paragraph" w:customStyle="1" w:styleId="fcasegauche">
    <w:name w:val="f_case_gauche"/>
    <w:basedOn w:val="Normal"/>
    <w:rsid w:val="005E1DE2"/>
    <w:pPr>
      <w:spacing w:before="0" w:after="60"/>
      <w:ind w:left="284" w:hanging="284"/>
    </w:pPr>
    <w:rPr>
      <w:rFonts w:ascii="Univers (WN)" w:hAnsi="Univers (WN)"/>
    </w:rPr>
  </w:style>
  <w:style w:type="paragraph" w:customStyle="1" w:styleId="01INTITULDOC">
    <w:name w:val="01_INTITULÉ DOC"/>
    <w:next w:val="02SECTION-Titre"/>
    <w:rsid w:val="005E1DE2"/>
    <w:pPr>
      <w:spacing w:before="120" w:after="360"/>
      <w:jc w:val="center"/>
    </w:pPr>
    <w:rPr>
      <w:rFonts w:ascii="Verdana" w:hAnsi="Verdana"/>
      <w:b/>
      <w:caps/>
      <w:noProof/>
      <w:color w:val="808080"/>
      <w:sz w:val="28"/>
    </w:rPr>
  </w:style>
  <w:style w:type="paragraph" w:customStyle="1" w:styleId="02SECTION-Titre">
    <w:name w:val="02_SECTION - Titre"/>
    <w:next w:val="04ARTICLE-Titre"/>
    <w:rsid w:val="005E1DE2"/>
    <w:pPr>
      <w:pBdr>
        <w:bottom w:val="single" w:sz="4" w:space="1" w:color="808080"/>
      </w:pBdr>
      <w:spacing w:before="120" w:after="360"/>
      <w:jc w:val="center"/>
    </w:pPr>
    <w:rPr>
      <w:rFonts w:ascii="Verdana" w:hAnsi="Verdana"/>
      <w:noProof/>
      <w:color w:val="999999"/>
      <w:sz w:val="32"/>
    </w:rPr>
  </w:style>
  <w:style w:type="paragraph" w:customStyle="1" w:styleId="04ARTICLE-Titre">
    <w:name w:val="04_ARTICLE - Titre"/>
    <w:next w:val="05ARTICLENiv1-SsTitre"/>
    <w:rsid w:val="005E1DE2"/>
    <w:pPr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hd w:val="clear" w:color="auto" w:fill="808080"/>
      <w:spacing w:before="480" w:after="240"/>
    </w:pPr>
    <w:rPr>
      <w:rFonts w:ascii="Arial Black" w:hAnsi="Arial Black"/>
      <w:caps/>
      <w:noProof/>
      <w:color w:val="FFFFFF"/>
    </w:rPr>
  </w:style>
  <w:style w:type="paragraph" w:customStyle="1" w:styleId="05ARTICLENiv1-SsTitre">
    <w:name w:val="05_ARTICLE_Niv1 - SsTitre"/>
    <w:next w:val="05ARTICLENiv1-Texte"/>
    <w:link w:val="05ARTICLENiv1-SsTitreCar"/>
    <w:rsid w:val="005E1DE2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character" w:customStyle="1" w:styleId="05ARTICLENiv1-SsTitreCar">
    <w:name w:val="05_ARTICLE_Niv1 - SsTitre Car"/>
    <w:link w:val="05ARTICLENiv1-SsTitre"/>
    <w:rsid w:val="005E1DE2"/>
    <w:rPr>
      <w:rFonts w:ascii="Verdana" w:hAnsi="Verdana"/>
      <w:b/>
      <w:noProof/>
      <w:color w:val="BF3F00"/>
      <w:spacing w:val="-10"/>
      <w:lang w:val="fr-FR" w:eastAsia="fr-FR" w:bidi="ar-SA"/>
    </w:rPr>
  </w:style>
  <w:style w:type="character" w:customStyle="1" w:styleId="05ARTICLENiv1-N">
    <w:name w:val="05_ARTICLE_Niv1 - N°"/>
    <w:rsid w:val="005E1DE2"/>
    <w:rPr>
      <w:rFonts w:ascii="Verdana" w:hAnsi="Verdana"/>
      <w:b/>
      <w:color w:val="BF3F00"/>
      <w:spacing w:val="-10"/>
      <w:sz w:val="20"/>
    </w:rPr>
  </w:style>
  <w:style w:type="paragraph" w:customStyle="1" w:styleId="06ARTICLENiv2-SsTitre">
    <w:name w:val="06_ARTICLE_Niv2 - SsTitre"/>
    <w:next w:val="06ARTICLENiv2-Texte"/>
    <w:link w:val="06ARTICLENiv2-SsTitreCar"/>
    <w:rsid w:val="005E1DE2"/>
    <w:pPr>
      <w:spacing w:before="120" w:after="120"/>
      <w:ind w:left="284"/>
      <w:jc w:val="both"/>
    </w:pPr>
    <w:rPr>
      <w:rFonts w:ascii="Verdana" w:hAnsi="Verdana"/>
      <w:b/>
      <w:noProof/>
      <w:color w:val="999999"/>
      <w:spacing w:val="-10"/>
    </w:rPr>
  </w:style>
  <w:style w:type="paragraph" w:customStyle="1" w:styleId="06ARTICLENiv2-Texte">
    <w:name w:val="06_ARTICLE_Niv2 - Texte"/>
    <w:basedOn w:val="05ARTICLENiv1-Texte"/>
    <w:rsid w:val="005E1DE2"/>
    <w:pPr>
      <w:tabs>
        <w:tab w:val="clear" w:pos="9526"/>
      </w:tabs>
      <w:ind w:left="284"/>
    </w:pPr>
    <w:rPr>
      <w:noProof w:val="0"/>
    </w:rPr>
  </w:style>
  <w:style w:type="character" w:customStyle="1" w:styleId="06ARTICLENiv2-SsTitreCar">
    <w:name w:val="06_ARTICLE_Niv2 - SsTitre Car"/>
    <w:link w:val="06ARTICLENiv2-SsTitre"/>
    <w:rsid w:val="005E1DE2"/>
    <w:rPr>
      <w:rFonts w:ascii="Verdana" w:hAnsi="Verdana"/>
      <w:b/>
      <w:noProof/>
      <w:color w:val="999999"/>
      <w:spacing w:val="-10"/>
      <w:lang w:val="fr-FR" w:eastAsia="fr-FR" w:bidi="ar-SA"/>
    </w:rPr>
  </w:style>
  <w:style w:type="character" w:customStyle="1" w:styleId="06ARTICLENiv2-N">
    <w:name w:val="06_ARTICLE_Niv2 - N°"/>
    <w:rsid w:val="005E1DE2"/>
    <w:rPr>
      <w:rFonts w:ascii="Verdana" w:hAnsi="Verdana"/>
      <w:b/>
      <w:color w:val="999999"/>
      <w:spacing w:val="-10"/>
      <w:sz w:val="20"/>
      <w:u w:val="none"/>
    </w:rPr>
  </w:style>
  <w:style w:type="paragraph" w:customStyle="1" w:styleId="03NOTICE-Texte">
    <w:name w:val="03_NOTICE - Texte"/>
    <w:basedOn w:val="05ARTICLENiv1-Texte"/>
    <w:rsid w:val="005E1DE2"/>
    <w:pPr>
      <w:tabs>
        <w:tab w:val="clear" w:pos="9526"/>
      </w:tabs>
    </w:pPr>
    <w:rPr>
      <w:color w:val="808080"/>
    </w:rPr>
  </w:style>
  <w:style w:type="paragraph" w:customStyle="1" w:styleId="03NOTICE-SsTitre">
    <w:name w:val="03_NOTICE - SsTitre"/>
    <w:next w:val="03NOTICE-Texte"/>
    <w:rsid w:val="005E1DE2"/>
    <w:pPr>
      <w:spacing w:before="320" w:after="120"/>
    </w:pPr>
    <w:rPr>
      <w:rFonts w:ascii="Verdana" w:hAnsi="Verdana"/>
      <w:b/>
      <w:noProof/>
    </w:rPr>
  </w:style>
  <w:style w:type="paragraph" w:customStyle="1" w:styleId="10PIEDDEPAGE">
    <w:name w:val="10_PIED DE PAGE"/>
    <w:basedOn w:val="Normal"/>
    <w:rsid w:val="005E1DE2"/>
    <w:pPr>
      <w:tabs>
        <w:tab w:val="center" w:pos="4820"/>
        <w:tab w:val="right" w:pos="9639"/>
      </w:tabs>
      <w:spacing w:before="120" w:after="120"/>
    </w:pPr>
    <w:rPr>
      <w:rFonts w:ascii="Arial" w:hAnsi="Arial"/>
      <w:b/>
      <w:noProof/>
    </w:rPr>
  </w:style>
  <w:style w:type="paragraph" w:customStyle="1" w:styleId="ANNEXE0">
    <w:name w:val="ANNEXE"/>
    <w:basedOn w:val="02SECTION-Titre"/>
    <w:rsid w:val="005E1DE2"/>
    <w:rPr>
      <w:b/>
      <w:caps/>
      <w:szCs w:val="32"/>
    </w:rPr>
  </w:style>
  <w:style w:type="paragraph" w:customStyle="1" w:styleId="07ARTICLENiv3-SsTitre">
    <w:name w:val="07_ARTICLE_Niv3 - SsTitre"/>
    <w:next w:val="07ARTICLENiv3-Texte"/>
    <w:rsid w:val="005E1DE2"/>
    <w:pPr>
      <w:spacing w:before="60" w:after="60"/>
      <w:ind w:left="567"/>
    </w:pPr>
    <w:rPr>
      <w:rFonts w:ascii="Verdana" w:hAnsi="Verdana"/>
      <w:b/>
      <w:smallCaps/>
      <w:sz w:val="18"/>
    </w:rPr>
  </w:style>
  <w:style w:type="paragraph" w:customStyle="1" w:styleId="07ARTICLENiv3-Texte">
    <w:name w:val="07_ARTICLE_Niv3 - Texte"/>
    <w:basedOn w:val="05ARTICLENiv1-Texte"/>
    <w:rsid w:val="005E1DE2"/>
    <w:pPr>
      <w:tabs>
        <w:tab w:val="clear" w:pos="9526"/>
      </w:tabs>
      <w:ind w:left="567"/>
    </w:pPr>
    <w:rPr>
      <w:noProof w:val="0"/>
    </w:rPr>
  </w:style>
  <w:style w:type="character" w:customStyle="1" w:styleId="07ARTICLENiv3-N">
    <w:name w:val="07_ARTICLE_Niv3 - N°"/>
    <w:rsid w:val="005E1DE2"/>
    <w:rPr>
      <w:rFonts w:ascii="Verdana" w:hAnsi="Verdana"/>
      <w:b/>
      <w:smallCaps/>
      <w:dstrike w:val="0"/>
      <w:noProof w:val="0"/>
      <w:spacing w:val="0"/>
      <w:sz w:val="18"/>
      <w:vertAlign w:val="baseline"/>
      <w:lang w:val="fr-FR"/>
    </w:rPr>
  </w:style>
  <w:style w:type="paragraph" w:customStyle="1" w:styleId="ARTICLEIDEFIFINITFI">
    <w:name w:val="ARTICLE I DEFIFINITFI"/>
    <w:basedOn w:val="Normal"/>
    <w:rsid w:val="005E1DE2"/>
    <w:pPr>
      <w:tabs>
        <w:tab w:val="left" w:pos="1700"/>
      </w:tabs>
      <w:overflowPunct w:val="0"/>
      <w:autoSpaceDE w:val="0"/>
      <w:autoSpaceDN w:val="0"/>
      <w:adjustRightInd w:val="0"/>
      <w:textAlignment w:val="baseline"/>
    </w:pPr>
    <w:rPr>
      <w:rFonts w:ascii="Palatino" w:hAnsi="Palatino"/>
      <w:b/>
      <w:caps/>
      <w:noProof/>
      <w:sz w:val="22"/>
    </w:rPr>
  </w:style>
  <w:style w:type="paragraph" w:customStyle="1" w:styleId="artice11">
    <w:name w:val="artice 1.1"/>
    <w:basedOn w:val="Normal"/>
    <w:rsid w:val="005E1DE2"/>
    <w:pPr>
      <w:overflowPunct w:val="0"/>
      <w:autoSpaceDE w:val="0"/>
      <w:autoSpaceDN w:val="0"/>
      <w:adjustRightInd w:val="0"/>
      <w:ind w:left="840" w:hanging="560"/>
      <w:textAlignment w:val="baseline"/>
    </w:pPr>
    <w:rPr>
      <w:rFonts w:ascii="Avant Garde" w:hAnsi="Avant Garde"/>
      <w:b/>
      <w:noProof/>
    </w:rPr>
  </w:style>
  <w:style w:type="paragraph" w:customStyle="1" w:styleId="textedfinitiffffff">
    <w:name w:val="texte définitiffffff"/>
    <w:basedOn w:val="Normal"/>
    <w:rsid w:val="005E1DE2"/>
    <w:pPr>
      <w:overflowPunct w:val="0"/>
      <w:autoSpaceDE w:val="0"/>
      <w:autoSpaceDN w:val="0"/>
      <w:adjustRightInd w:val="0"/>
      <w:ind w:left="300"/>
      <w:textAlignment w:val="baseline"/>
    </w:pPr>
    <w:rPr>
      <w:rFonts w:ascii="Palatino" w:hAnsi="Palatino"/>
      <w:noProof/>
    </w:rPr>
  </w:style>
  <w:style w:type="paragraph" w:customStyle="1" w:styleId="Normalcentr1">
    <w:name w:val="Normal centré1"/>
    <w:basedOn w:val="Normal"/>
    <w:rsid w:val="005E1DE2"/>
    <w:pPr>
      <w:overflowPunct w:val="0"/>
      <w:autoSpaceDE w:val="0"/>
      <w:autoSpaceDN w:val="0"/>
      <w:adjustRightInd w:val="0"/>
      <w:ind w:left="426" w:right="-29" w:hanging="426"/>
      <w:textAlignment w:val="baseline"/>
    </w:pPr>
    <w:rPr>
      <w:rFonts w:ascii="Times New Roman" w:hAnsi="Times New Roman"/>
      <w:sz w:val="22"/>
    </w:rPr>
  </w:style>
  <w:style w:type="paragraph" w:customStyle="1" w:styleId="711DEFINIFIFIFIIFFI">
    <w:name w:val="7.1.1 / DEFINIFIFIFIIFFI"/>
    <w:basedOn w:val="Normal"/>
    <w:rsid w:val="005E1DE2"/>
    <w:pPr>
      <w:tabs>
        <w:tab w:val="left" w:pos="1700"/>
      </w:tabs>
      <w:overflowPunct w:val="0"/>
      <w:autoSpaceDE w:val="0"/>
      <w:autoSpaceDN w:val="0"/>
      <w:adjustRightInd w:val="0"/>
      <w:ind w:left="840"/>
      <w:textAlignment w:val="baseline"/>
    </w:pPr>
    <w:rPr>
      <w:rFonts w:ascii="Palatino" w:hAnsi="Palatino"/>
      <w:b/>
      <w:i/>
      <w:noProof/>
    </w:rPr>
  </w:style>
  <w:style w:type="paragraph" w:customStyle="1" w:styleId="TABNIVEAU1">
    <w:name w:val="TAB NIVEAU 1"/>
    <w:basedOn w:val="Normal"/>
    <w:rsid w:val="005E1DE2"/>
    <w:pPr>
      <w:tabs>
        <w:tab w:val="num" w:pos="284"/>
      </w:tabs>
      <w:ind w:left="644" w:hanging="360"/>
    </w:pPr>
    <w:rPr>
      <w:rFonts w:ascii="Arial" w:hAnsi="Arial"/>
    </w:rPr>
  </w:style>
  <w:style w:type="paragraph" w:customStyle="1" w:styleId="DTCMParticle">
    <w:name w:val="DT CMP article"/>
    <w:basedOn w:val="Normal"/>
    <w:autoRedefine/>
    <w:rsid w:val="005E1DE2"/>
    <w:pPr>
      <w:tabs>
        <w:tab w:val="center" w:pos="1700"/>
        <w:tab w:val="left" w:pos="3680"/>
        <w:tab w:val="left" w:pos="4160"/>
      </w:tabs>
      <w:overflowPunct w:val="0"/>
      <w:autoSpaceDE w:val="0"/>
      <w:autoSpaceDN w:val="0"/>
      <w:adjustRightInd w:val="0"/>
      <w:spacing w:after="200"/>
      <w:jc w:val="left"/>
      <w:textAlignment w:val="baseline"/>
    </w:pPr>
    <w:rPr>
      <w:rFonts w:ascii="Times New Roman" w:hAnsi="Times New Roman"/>
      <w:b/>
      <w:sz w:val="22"/>
    </w:rPr>
  </w:style>
  <w:style w:type="paragraph" w:customStyle="1" w:styleId="DTCMP1nivdesousarticle">
    <w:name w:val="DT CMP 1°niv de sous article"/>
    <w:basedOn w:val="Normal"/>
    <w:autoRedefine/>
    <w:rsid w:val="005E1DE2"/>
    <w:pPr>
      <w:overflowPunct w:val="0"/>
      <w:autoSpaceDE w:val="0"/>
      <w:autoSpaceDN w:val="0"/>
      <w:adjustRightInd w:val="0"/>
      <w:spacing w:after="120"/>
      <w:ind w:left="23"/>
      <w:textAlignment w:val="baseline"/>
    </w:pPr>
    <w:rPr>
      <w:rFonts w:ascii="Times New Roman" w:hAnsi="Times New Roman"/>
      <w:b/>
      <w:sz w:val="22"/>
    </w:rPr>
  </w:style>
  <w:style w:type="paragraph" w:customStyle="1" w:styleId="TAB1">
    <w:name w:val="TAB 1"/>
    <w:basedOn w:val="05ARTICLENiv1-Texte"/>
    <w:rsid w:val="005E1DE2"/>
    <w:pPr>
      <w:tabs>
        <w:tab w:val="clear" w:pos="9526"/>
      </w:tabs>
      <w:ind w:left="360" w:hanging="180"/>
    </w:pPr>
  </w:style>
  <w:style w:type="paragraph" w:customStyle="1" w:styleId="TAB2">
    <w:name w:val="TAB 2"/>
    <w:basedOn w:val="06ARTICLENiv2-Texte"/>
    <w:rsid w:val="005E1DE2"/>
    <w:pPr>
      <w:ind w:left="900" w:hanging="180"/>
    </w:pPr>
  </w:style>
  <w:style w:type="paragraph" w:customStyle="1" w:styleId="TAB3">
    <w:name w:val="TAB 3"/>
    <w:basedOn w:val="06ARTICLENiv2-Texte"/>
    <w:rsid w:val="005E1DE2"/>
    <w:pPr>
      <w:ind w:left="540" w:hanging="256"/>
    </w:pPr>
    <w:rPr>
      <w:sz w:val="16"/>
    </w:rPr>
  </w:style>
  <w:style w:type="paragraph" w:customStyle="1" w:styleId="Petitretrait">
    <w:name w:val="Petit retrait"/>
    <w:basedOn w:val="Normal"/>
    <w:rsid w:val="005E1DE2"/>
    <w:pPr>
      <w:overflowPunct w:val="0"/>
      <w:autoSpaceDE w:val="0"/>
      <w:autoSpaceDN w:val="0"/>
      <w:adjustRightInd w:val="0"/>
      <w:ind w:left="240" w:hanging="220"/>
      <w:textAlignment w:val="baseline"/>
    </w:pPr>
    <w:rPr>
      <w:rFonts w:ascii="Avant Garde" w:hAnsi="Avant Garde"/>
      <w:noProof/>
      <w:sz w:val="24"/>
    </w:rPr>
  </w:style>
  <w:style w:type="paragraph" w:customStyle="1" w:styleId="Style30">
    <w:name w:val="Style 3"/>
    <w:basedOn w:val="Normal"/>
    <w:rsid w:val="005E1DE2"/>
    <w:pPr>
      <w:widowControl w:val="0"/>
      <w:autoSpaceDE w:val="0"/>
      <w:autoSpaceDN w:val="0"/>
      <w:spacing w:before="0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40">
    <w:name w:val="Style 4"/>
    <w:basedOn w:val="Normal"/>
    <w:rsid w:val="005E1DE2"/>
    <w:pPr>
      <w:widowControl w:val="0"/>
      <w:autoSpaceDE w:val="0"/>
      <w:autoSpaceDN w:val="0"/>
      <w:spacing w:before="72"/>
      <w:ind w:left="576"/>
    </w:pPr>
    <w:rPr>
      <w:rFonts w:ascii="Times New Roman" w:hAnsi="Times New Roman"/>
      <w:sz w:val="24"/>
      <w:szCs w:val="24"/>
    </w:rPr>
  </w:style>
  <w:style w:type="paragraph" w:customStyle="1" w:styleId="Style300">
    <w:name w:val="Style 30"/>
    <w:basedOn w:val="Normal"/>
    <w:rsid w:val="005E1DE2"/>
    <w:pPr>
      <w:widowControl w:val="0"/>
      <w:autoSpaceDE w:val="0"/>
      <w:autoSpaceDN w:val="0"/>
      <w:spacing w:before="0" w:line="360" w:lineRule="auto"/>
      <w:ind w:left="576"/>
      <w:jc w:val="left"/>
    </w:pPr>
    <w:rPr>
      <w:rFonts w:ascii="Times New Roman" w:hAnsi="Times New Roman"/>
      <w:sz w:val="24"/>
      <w:szCs w:val="24"/>
    </w:rPr>
  </w:style>
  <w:style w:type="paragraph" w:customStyle="1" w:styleId="Style60">
    <w:name w:val="Style 6"/>
    <w:basedOn w:val="Normal"/>
    <w:rsid w:val="005E1DE2"/>
    <w:pPr>
      <w:widowControl w:val="0"/>
      <w:autoSpaceDE w:val="0"/>
      <w:autoSpaceDN w:val="0"/>
      <w:spacing w:before="72" w:line="216" w:lineRule="exact"/>
      <w:ind w:left="648"/>
      <w:jc w:val="left"/>
    </w:pPr>
    <w:rPr>
      <w:rFonts w:ascii="Times New Roman" w:hAnsi="Times New Roman"/>
      <w:sz w:val="24"/>
      <w:szCs w:val="24"/>
    </w:rPr>
  </w:style>
  <w:style w:type="character" w:styleId="Textedelespacerserv">
    <w:name w:val="Placeholder Text"/>
    <w:semiHidden/>
    <w:rsid w:val="005E1DE2"/>
    <w:rPr>
      <w:color w:val="808080"/>
    </w:rPr>
  </w:style>
  <w:style w:type="paragraph" w:customStyle="1" w:styleId="Style31">
    <w:name w:val="Style 31"/>
    <w:basedOn w:val="Normal"/>
    <w:rsid w:val="005E1DE2"/>
    <w:pPr>
      <w:widowControl w:val="0"/>
      <w:autoSpaceDE w:val="0"/>
      <w:autoSpaceDN w:val="0"/>
      <w:spacing w:before="0" w:line="288" w:lineRule="atLeast"/>
      <w:ind w:left="576"/>
      <w:jc w:val="left"/>
    </w:pPr>
    <w:rPr>
      <w:rFonts w:ascii="Times New Roman" w:hAnsi="Times New Roman"/>
      <w:sz w:val="24"/>
      <w:szCs w:val="24"/>
    </w:rPr>
  </w:style>
  <w:style w:type="paragraph" w:customStyle="1" w:styleId="Style9">
    <w:name w:val="Style 9"/>
    <w:basedOn w:val="Normal"/>
    <w:rsid w:val="005E1DE2"/>
    <w:pPr>
      <w:widowControl w:val="0"/>
      <w:autoSpaceDE w:val="0"/>
      <w:autoSpaceDN w:val="0"/>
      <w:spacing w:before="72" w:line="240" w:lineRule="exact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32">
    <w:name w:val="Style 32"/>
    <w:basedOn w:val="Normal"/>
    <w:rsid w:val="005E1DE2"/>
    <w:pPr>
      <w:widowControl w:val="0"/>
      <w:autoSpaceDE w:val="0"/>
      <w:autoSpaceDN w:val="0"/>
      <w:spacing w:before="0" w:line="300" w:lineRule="atLeast"/>
      <w:ind w:left="504"/>
      <w:jc w:val="left"/>
    </w:pPr>
    <w:rPr>
      <w:rFonts w:ascii="Times New Roman" w:hAnsi="Times New Roman"/>
      <w:sz w:val="24"/>
      <w:szCs w:val="24"/>
    </w:rPr>
  </w:style>
  <w:style w:type="paragraph" w:customStyle="1" w:styleId="Style11">
    <w:name w:val="Style 11"/>
    <w:basedOn w:val="Normal"/>
    <w:rsid w:val="005E1DE2"/>
    <w:pPr>
      <w:widowControl w:val="0"/>
      <w:autoSpaceDE w:val="0"/>
      <w:autoSpaceDN w:val="0"/>
      <w:spacing w:before="72" w:line="216" w:lineRule="exact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2">
    <w:name w:val="Style 12"/>
    <w:basedOn w:val="Normal"/>
    <w:rsid w:val="005E1DE2"/>
    <w:pPr>
      <w:widowControl w:val="0"/>
      <w:autoSpaceDE w:val="0"/>
      <w:autoSpaceDN w:val="0"/>
      <w:spacing w:before="36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3">
    <w:name w:val="Style 13"/>
    <w:basedOn w:val="Normal"/>
    <w:rsid w:val="005E1DE2"/>
    <w:pPr>
      <w:widowControl w:val="0"/>
      <w:autoSpaceDE w:val="0"/>
      <w:autoSpaceDN w:val="0"/>
      <w:spacing w:before="72" w:line="228" w:lineRule="exact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14">
    <w:name w:val="Style 14"/>
    <w:basedOn w:val="Normal"/>
    <w:rsid w:val="005E1DE2"/>
    <w:pPr>
      <w:widowControl w:val="0"/>
      <w:autoSpaceDE w:val="0"/>
      <w:autoSpaceDN w:val="0"/>
      <w:spacing w:before="0" w:line="288" w:lineRule="atLeast"/>
      <w:ind w:left="648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15">
    <w:name w:val="Style 15"/>
    <w:basedOn w:val="Normal"/>
    <w:rsid w:val="005E1DE2"/>
    <w:pPr>
      <w:widowControl w:val="0"/>
      <w:autoSpaceDE w:val="0"/>
      <w:autoSpaceDN w:val="0"/>
      <w:spacing w:before="0" w:line="312" w:lineRule="atLeast"/>
      <w:ind w:left="648"/>
      <w:jc w:val="left"/>
    </w:pPr>
    <w:rPr>
      <w:rFonts w:ascii="Times New Roman" w:hAnsi="Times New Roman"/>
      <w:sz w:val="24"/>
      <w:szCs w:val="24"/>
    </w:rPr>
  </w:style>
  <w:style w:type="paragraph" w:customStyle="1" w:styleId="Style18">
    <w:name w:val="Style 18"/>
    <w:basedOn w:val="Normal"/>
    <w:rsid w:val="005E1DE2"/>
    <w:pPr>
      <w:widowControl w:val="0"/>
      <w:autoSpaceDE w:val="0"/>
      <w:autoSpaceDN w:val="0"/>
      <w:spacing w:before="72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7">
    <w:name w:val="Style 17"/>
    <w:basedOn w:val="Normal"/>
    <w:rsid w:val="005E1DE2"/>
    <w:pPr>
      <w:widowControl w:val="0"/>
      <w:autoSpaceDE w:val="0"/>
      <w:autoSpaceDN w:val="0"/>
      <w:spacing w:before="72" w:line="216" w:lineRule="exact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16">
    <w:name w:val="Style 16"/>
    <w:basedOn w:val="Normal"/>
    <w:rsid w:val="005E1DE2"/>
    <w:pPr>
      <w:widowControl w:val="0"/>
      <w:autoSpaceDE w:val="0"/>
      <w:autoSpaceDN w:val="0"/>
      <w:spacing w:before="72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19">
    <w:name w:val="Style 19"/>
    <w:basedOn w:val="Normal"/>
    <w:rsid w:val="005E1DE2"/>
    <w:pPr>
      <w:widowControl w:val="0"/>
      <w:autoSpaceDE w:val="0"/>
      <w:autoSpaceDN w:val="0"/>
      <w:spacing w:before="0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20">
    <w:name w:val="Style 20"/>
    <w:basedOn w:val="Normal"/>
    <w:rsid w:val="005E1DE2"/>
    <w:pPr>
      <w:widowControl w:val="0"/>
      <w:autoSpaceDE w:val="0"/>
      <w:autoSpaceDN w:val="0"/>
      <w:spacing w:before="0"/>
      <w:jc w:val="center"/>
    </w:pPr>
    <w:rPr>
      <w:rFonts w:ascii="Times New Roman" w:hAnsi="Times New Roman"/>
      <w:sz w:val="24"/>
      <w:szCs w:val="24"/>
    </w:rPr>
  </w:style>
  <w:style w:type="paragraph" w:customStyle="1" w:styleId="Style21">
    <w:name w:val="Style 21"/>
    <w:basedOn w:val="Normal"/>
    <w:rsid w:val="005E1DE2"/>
    <w:pPr>
      <w:widowControl w:val="0"/>
      <w:autoSpaceDE w:val="0"/>
      <w:autoSpaceDN w:val="0"/>
      <w:spacing w:before="36"/>
      <w:ind w:left="576"/>
    </w:pPr>
    <w:rPr>
      <w:rFonts w:ascii="Times New Roman" w:hAnsi="Times New Roman"/>
      <w:sz w:val="24"/>
      <w:szCs w:val="24"/>
    </w:rPr>
  </w:style>
  <w:style w:type="paragraph" w:customStyle="1" w:styleId="Style22">
    <w:name w:val="Style 22"/>
    <w:basedOn w:val="Normal"/>
    <w:rsid w:val="005E1DE2"/>
    <w:pPr>
      <w:widowControl w:val="0"/>
      <w:autoSpaceDE w:val="0"/>
      <w:autoSpaceDN w:val="0"/>
      <w:spacing w:before="0"/>
      <w:ind w:left="648"/>
    </w:pPr>
    <w:rPr>
      <w:rFonts w:ascii="Times New Roman" w:hAnsi="Times New Roman"/>
      <w:sz w:val="24"/>
      <w:szCs w:val="24"/>
    </w:rPr>
  </w:style>
  <w:style w:type="paragraph" w:customStyle="1" w:styleId="Style23">
    <w:name w:val="Style 23"/>
    <w:basedOn w:val="Normal"/>
    <w:rsid w:val="005E1DE2"/>
    <w:pPr>
      <w:widowControl w:val="0"/>
      <w:autoSpaceDE w:val="0"/>
      <w:autoSpaceDN w:val="0"/>
      <w:spacing w:before="72"/>
      <w:ind w:left="576" w:right="144"/>
    </w:pPr>
    <w:rPr>
      <w:rFonts w:ascii="Times New Roman" w:hAnsi="Times New Roman"/>
      <w:sz w:val="24"/>
      <w:szCs w:val="24"/>
    </w:rPr>
  </w:style>
  <w:style w:type="paragraph" w:customStyle="1" w:styleId="Style24">
    <w:name w:val="Style 24"/>
    <w:basedOn w:val="Normal"/>
    <w:rsid w:val="005E1DE2"/>
    <w:pPr>
      <w:widowControl w:val="0"/>
      <w:autoSpaceDE w:val="0"/>
      <w:autoSpaceDN w:val="0"/>
      <w:spacing w:before="0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25">
    <w:name w:val="Style 25"/>
    <w:basedOn w:val="Normal"/>
    <w:rsid w:val="005E1DE2"/>
    <w:pPr>
      <w:widowControl w:val="0"/>
      <w:autoSpaceDE w:val="0"/>
      <w:autoSpaceDN w:val="0"/>
      <w:spacing w:before="72"/>
      <w:jc w:val="center"/>
    </w:pPr>
    <w:rPr>
      <w:rFonts w:ascii="Times New Roman" w:hAnsi="Times New Roman"/>
      <w:sz w:val="24"/>
      <w:szCs w:val="24"/>
    </w:rPr>
  </w:style>
  <w:style w:type="paragraph" w:customStyle="1" w:styleId="Style26">
    <w:name w:val="Style 26"/>
    <w:basedOn w:val="Normal"/>
    <w:rsid w:val="005E1DE2"/>
    <w:pPr>
      <w:widowControl w:val="0"/>
      <w:autoSpaceDE w:val="0"/>
      <w:autoSpaceDN w:val="0"/>
      <w:spacing w:before="72"/>
      <w:ind w:left="72" w:right="72"/>
    </w:pPr>
    <w:rPr>
      <w:rFonts w:ascii="Times New Roman" w:hAnsi="Times New Roman"/>
      <w:sz w:val="24"/>
      <w:szCs w:val="24"/>
    </w:rPr>
  </w:style>
  <w:style w:type="paragraph" w:customStyle="1" w:styleId="FB67999D35B34F538314EE0E30937316">
    <w:name w:val="FB67999D35B34F538314EE0E30937316"/>
    <w:rsid w:val="005E1DE2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CarCar15">
    <w:name w:val="Car Car15"/>
    <w:rsid w:val="005E1DE2"/>
    <w:rPr>
      <w:rFonts w:ascii="Arial" w:hAnsi="Arial"/>
      <w:b/>
      <w:u w:val="single"/>
    </w:rPr>
  </w:style>
  <w:style w:type="paragraph" w:styleId="Rvision">
    <w:name w:val="Revision"/>
    <w:hidden/>
    <w:semiHidden/>
    <w:rsid w:val="005E1DE2"/>
    <w:rPr>
      <w:rFonts w:ascii="Arial" w:hAnsi="Arial"/>
    </w:rPr>
  </w:style>
  <w:style w:type="paragraph" w:customStyle="1" w:styleId="fcase1ertab">
    <w:name w:val="f_case_1ertab"/>
    <w:basedOn w:val="Normal"/>
    <w:rsid w:val="005E1DE2"/>
    <w:pPr>
      <w:tabs>
        <w:tab w:val="left" w:pos="426"/>
      </w:tabs>
      <w:spacing w:before="0"/>
      <w:ind w:left="709" w:hanging="709"/>
    </w:pPr>
    <w:rPr>
      <w:rFonts w:ascii="Univers" w:hAnsi="Univers"/>
    </w:rPr>
  </w:style>
  <w:style w:type="paragraph" w:customStyle="1" w:styleId="Corpsdetexte23">
    <w:name w:val="Corps de texte 23"/>
    <w:basedOn w:val="Normal"/>
    <w:rsid w:val="009521EB"/>
    <w:pPr>
      <w:tabs>
        <w:tab w:val="right" w:leader="dot" w:pos="9639"/>
      </w:tabs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Arial" w:hAnsi="Arial"/>
      <w:b/>
      <w:i/>
      <w:sz w:val="22"/>
    </w:rPr>
  </w:style>
  <w:style w:type="paragraph" w:customStyle="1" w:styleId="Style27">
    <w:name w:val="Style 2"/>
    <w:basedOn w:val="Normal"/>
    <w:rsid w:val="009521EB"/>
    <w:pPr>
      <w:widowControl w:val="0"/>
      <w:autoSpaceDE w:val="0"/>
      <w:autoSpaceDN w:val="0"/>
      <w:adjustRightInd w:val="0"/>
      <w:spacing w:before="0"/>
      <w:jc w:val="left"/>
    </w:pPr>
    <w:rPr>
      <w:rFonts w:ascii="Times New Roman" w:hAnsi="Times New Roman"/>
      <w:sz w:val="24"/>
      <w:szCs w:val="24"/>
    </w:rPr>
  </w:style>
  <w:style w:type="numbering" w:customStyle="1" w:styleId="Style6">
    <w:name w:val="Style6"/>
    <w:rsid w:val="005D2236"/>
    <w:pPr>
      <w:numPr>
        <w:numId w:val="27"/>
      </w:numPr>
    </w:pPr>
  </w:style>
  <w:style w:type="paragraph" w:customStyle="1" w:styleId="Normal2">
    <w:name w:val="Normal2"/>
    <w:basedOn w:val="Normal"/>
    <w:rsid w:val="00F43773"/>
    <w:pPr>
      <w:keepLines/>
      <w:tabs>
        <w:tab w:val="left" w:pos="567"/>
        <w:tab w:val="left" w:pos="851"/>
        <w:tab w:val="left" w:pos="1134"/>
      </w:tabs>
      <w:spacing w:before="0"/>
      <w:ind w:left="284" w:firstLine="284"/>
    </w:pPr>
    <w:rPr>
      <w:rFonts w:ascii="Times New Roman" w:hAnsi="Times New Roman"/>
      <w:sz w:val="22"/>
      <w:szCs w:val="22"/>
    </w:rPr>
  </w:style>
  <w:style w:type="paragraph" w:customStyle="1" w:styleId="Normalcentr2">
    <w:name w:val="Normal centré2"/>
    <w:basedOn w:val="Normal"/>
    <w:rsid w:val="00F43773"/>
    <w:pPr>
      <w:overflowPunct w:val="0"/>
      <w:autoSpaceDE w:val="0"/>
      <w:autoSpaceDN w:val="0"/>
      <w:adjustRightInd w:val="0"/>
      <w:spacing w:before="0"/>
      <w:ind w:left="709" w:right="59"/>
      <w:textAlignment w:val="baseline"/>
    </w:pPr>
    <w:rPr>
      <w:rFonts w:ascii="Arial" w:hAnsi="Arial"/>
      <w:szCs w:val="24"/>
    </w:rPr>
  </w:style>
  <w:style w:type="paragraph" w:styleId="Paragraphedeliste">
    <w:name w:val="List Paragraph"/>
    <w:basedOn w:val="Normal"/>
    <w:uiPriority w:val="34"/>
    <w:qFormat/>
    <w:rsid w:val="00B80EE8"/>
    <w:pPr>
      <w:ind w:left="708"/>
    </w:pPr>
  </w:style>
  <w:style w:type="paragraph" w:customStyle="1" w:styleId="Normal1">
    <w:name w:val="Normal1"/>
    <w:basedOn w:val="Normal"/>
    <w:rsid w:val="001F73D3"/>
    <w:pPr>
      <w:keepLines/>
      <w:tabs>
        <w:tab w:val="left" w:pos="284"/>
        <w:tab w:val="left" w:pos="567"/>
        <w:tab w:val="left" w:pos="851"/>
      </w:tabs>
      <w:spacing w:before="0"/>
      <w:ind w:firstLine="284"/>
    </w:pPr>
    <w:rPr>
      <w:rFonts w:ascii="Times New Roman" w:hAnsi="Times New Roman"/>
      <w:sz w:val="22"/>
      <w:szCs w:val="22"/>
    </w:rPr>
  </w:style>
  <w:style w:type="character" w:customStyle="1" w:styleId="CommentaireCar">
    <w:name w:val="Commentaire Car"/>
    <w:basedOn w:val="Policepardfaut"/>
    <w:link w:val="Commentaire"/>
    <w:semiHidden/>
    <w:rsid w:val="00B00499"/>
    <w:rPr>
      <w:rFonts w:ascii="DINOT" w:hAnsi="DINO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5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0f6830d-6c19-4cf0-a510-a134fba504a4">
      <Value>19</Value>
    </TaxCatchAll>
    <bc55faf6ddb4427ebc52233f5b894aa6 xmlns="70f6830d-6c19-4cf0-a510-a134fba504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Travaux</TermName>
          <TermId xmlns="http://schemas.microsoft.com/office/infopath/2007/PartnerControls">60683290-ec3b-46f2-94bc-616e5c380db7</TermId>
        </TermInfo>
      </Terms>
    </bc55faf6ddb4427ebc52233f5b894aa6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1D2B73251F4A449391FEEC33901259" ma:contentTypeVersion="5" ma:contentTypeDescription="Crée un document." ma:contentTypeScope="" ma:versionID="58adc4de3527bc4647c8c9e0bf875054">
  <xsd:schema xmlns:xsd="http://www.w3.org/2001/XMLSchema" xmlns:xs="http://www.w3.org/2001/XMLSchema" xmlns:p="http://schemas.microsoft.com/office/2006/metadata/properties" xmlns:ns2="70f6830d-6c19-4cf0-a510-a134fba504a4" targetNamespace="http://schemas.microsoft.com/office/2006/metadata/properties" ma:root="true" ma:fieldsID="617973d86ba58dc1ea8efec91564acfd" ns2:_="">
    <xsd:import namespace="70f6830d-6c19-4cf0-a510-a134fba504a4"/>
    <xsd:element name="properties">
      <xsd:complexType>
        <xsd:sequence>
          <xsd:element name="documentManagement">
            <xsd:complexType>
              <xsd:all>
                <xsd:element ref="ns2:bc55faf6ddb4427ebc52233f5b894aa6" minOccurs="0"/>
                <xsd:element ref="ns2:TaxCatchAll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6830d-6c19-4cf0-a510-a134fba504a4" elementFormDefault="qualified">
    <xsd:import namespace="http://schemas.microsoft.com/office/2006/documentManagement/types"/>
    <xsd:import namespace="http://schemas.microsoft.com/office/infopath/2007/PartnerControls"/>
    <xsd:element name="bc55faf6ddb4427ebc52233f5b894aa6" ma:index="9" ma:taxonomy="true" ma:internalName="bc55faf6ddb4427ebc52233f5b894aa6" ma:taxonomyFieldName="Filiere" ma:displayName="Filiere" ma:default="" ma:fieldId="{bc55faf6-ddb4-427e-bc52-233f5b894aa6}" ma:sspId="8c52e564-1cd7-4bd9-9a8f-99446c618ce0" ma:termSetId="2119887f-14ea-48da-af72-a2775c710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7031545-43b7-46c5-b65e-a030f7f253e1}" ma:internalName="TaxCatchAll" ma:showField="CatchAllData" ma:web="70f6830d-6c19-4cf0-a510-a134fba50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5FA6FF-87E4-4EA3-B761-744220398752}">
  <ds:schemaRefs>
    <ds:schemaRef ds:uri="http://www.w3.org/XML/1998/namespace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70f6830d-6c19-4cf0-a510-a134fba504a4"/>
  </ds:schemaRefs>
</ds:datastoreItem>
</file>

<file path=customXml/itemProps2.xml><?xml version="1.0" encoding="utf-8"?>
<ds:datastoreItem xmlns:ds="http://schemas.openxmlformats.org/officeDocument/2006/customXml" ds:itemID="{90C7918A-B6B1-4914-89BA-8CCBFEA215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60A6BA-9795-4770-BD59-C2D6AEC162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f6830d-6c19-4cf0-a510-a134fba50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357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PC-ROMARIC</dc:creator>
  <cp:lastModifiedBy>GARAUD Gwenaelle</cp:lastModifiedBy>
  <cp:revision>6</cp:revision>
  <cp:lastPrinted>2015-03-16T07:51:00Z</cp:lastPrinted>
  <dcterms:created xsi:type="dcterms:W3CDTF">2025-07-01T05:08:00Z</dcterms:created>
  <dcterms:modified xsi:type="dcterms:W3CDTF">2025-10-01T13:04:00Z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0x010100611D2B73251F4A449391FEEC33901259</vt:lpwstr>
  </property>
  <property fmtid="{D5CDD505-2E9C-101B-9397-08002B2CF9AE}" pid="3" name="Filiere">
    <vt:lpwstr>19;#Travaux|60683290-ec3b-46f2-94bc-616e5c380db7</vt:lpwstr>
  </property>
</Properties>
</file>